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560" w:rsidRPr="00DC2F17" w:rsidRDefault="005F2560" w:rsidP="006A03F2">
      <w:pPr>
        <w:rPr>
          <w:rFonts w:ascii="Century Gothic" w:eastAsia="Times New Roman" w:hAnsi="Century Gothic" w:cstheme="minorHAnsi"/>
          <w:sz w:val="24"/>
          <w:szCs w:val="24"/>
        </w:rPr>
      </w:pPr>
    </w:p>
    <w:p w:rsidR="005F2560" w:rsidRPr="00DC2F17" w:rsidRDefault="005F2560" w:rsidP="006A03F2">
      <w:pPr>
        <w:jc w:val="center"/>
        <w:rPr>
          <w:rFonts w:ascii="Century Gothic" w:eastAsia="Times New Roman" w:hAnsi="Century Gothic" w:cstheme="minorHAnsi"/>
          <w:b/>
          <w:sz w:val="24"/>
          <w:szCs w:val="24"/>
        </w:rPr>
      </w:pPr>
    </w:p>
    <w:p w:rsidR="00C435CF" w:rsidRPr="009639CA" w:rsidRDefault="00C435CF" w:rsidP="006A03F2">
      <w:pPr>
        <w:jc w:val="center"/>
        <w:rPr>
          <w:rFonts w:ascii="Century Gothic" w:hAnsi="Century Gothic" w:cstheme="minorHAnsi"/>
          <w:b/>
          <w:sz w:val="24"/>
          <w:szCs w:val="24"/>
          <w:u w:val="single"/>
        </w:rPr>
      </w:pPr>
      <w:r w:rsidRPr="009639CA">
        <w:rPr>
          <w:rFonts w:ascii="Century Gothic" w:hAnsi="Century Gothic" w:cstheme="minorHAnsi"/>
          <w:b/>
          <w:sz w:val="24"/>
          <w:szCs w:val="24"/>
          <w:u w:val="single"/>
        </w:rPr>
        <w:t>CYBERCRIME BILL 2020</w:t>
      </w:r>
    </w:p>
    <w:p w:rsidR="006A2D39" w:rsidRPr="00DC2F17" w:rsidRDefault="006A2D39" w:rsidP="00A15F85">
      <w:pPr>
        <w:jc w:val="right"/>
        <w:rPr>
          <w:rFonts w:ascii="Century Gothic" w:hAnsi="Century Gothic" w:cstheme="minorHAnsi"/>
          <w:sz w:val="24"/>
          <w:szCs w:val="24"/>
        </w:rPr>
      </w:pPr>
      <w:r w:rsidRPr="00DC2F17">
        <w:rPr>
          <w:rFonts w:ascii="Century Gothic" w:hAnsi="Century Gothic" w:cstheme="minorHAnsi"/>
          <w:sz w:val="24"/>
          <w:szCs w:val="24"/>
        </w:rPr>
        <w:t xml:space="preserve">Ashwin Raj, Director HRADC </w:t>
      </w:r>
    </w:p>
    <w:p w:rsidR="005055B9" w:rsidRPr="00DC2F17" w:rsidRDefault="005055B9" w:rsidP="006A03F2">
      <w:pPr>
        <w:jc w:val="center"/>
        <w:rPr>
          <w:rFonts w:ascii="Century Gothic" w:hAnsi="Century Gothic" w:cstheme="minorHAnsi"/>
          <w:b/>
          <w:sz w:val="24"/>
          <w:szCs w:val="24"/>
        </w:rPr>
      </w:pPr>
    </w:p>
    <w:p w:rsidR="00011763" w:rsidRPr="00DC2F17" w:rsidRDefault="005055B9" w:rsidP="006A03F2">
      <w:pPr>
        <w:rPr>
          <w:rFonts w:ascii="Century Gothic" w:hAnsi="Century Gothic" w:cstheme="minorHAnsi"/>
          <w:b/>
          <w:sz w:val="24"/>
          <w:szCs w:val="24"/>
        </w:rPr>
      </w:pPr>
      <w:r w:rsidRPr="00DC2F17">
        <w:rPr>
          <w:rFonts w:ascii="Century Gothic" w:hAnsi="Century Gothic" w:cstheme="minorHAnsi"/>
          <w:b/>
          <w:sz w:val="24"/>
          <w:szCs w:val="24"/>
        </w:rPr>
        <w:t>Submission to the Parliamentary Standing Committee on Justice, Law and Human Rights</w:t>
      </w:r>
    </w:p>
    <w:p w:rsidR="005055B9" w:rsidRPr="00DC2F17" w:rsidRDefault="006A2D39" w:rsidP="00A15F85">
      <w:pPr>
        <w:jc w:val="right"/>
        <w:rPr>
          <w:rFonts w:ascii="Century Gothic" w:hAnsi="Century Gothic" w:cstheme="minorHAnsi"/>
          <w:sz w:val="24"/>
          <w:szCs w:val="24"/>
        </w:rPr>
      </w:pPr>
      <w:r w:rsidRPr="00DC2F17">
        <w:rPr>
          <w:rFonts w:ascii="Century Gothic" w:hAnsi="Century Gothic" w:cstheme="minorHAnsi"/>
          <w:sz w:val="24"/>
          <w:szCs w:val="24"/>
        </w:rPr>
        <w:t>30 June 2020</w:t>
      </w:r>
    </w:p>
    <w:p w:rsidR="006A2D39" w:rsidRPr="00DC2F17" w:rsidRDefault="006A2D39" w:rsidP="006A03F2">
      <w:pPr>
        <w:rPr>
          <w:rFonts w:ascii="Century Gothic" w:hAnsi="Century Gothic" w:cstheme="minorHAnsi"/>
          <w:sz w:val="24"/>
          <w:szCs w:val="24"/>
        </w:rPr>
      </w:pPr>
    </w:p>
    <w:p w:rsidR="006A2D39" w:rsidRPr="00DC2F17" w:rsidRDefault="006A2D39" w:rsidP="006A03F2">
      <w:pPr>
        <w:rPr>
          <w:rFonts w:ascii="Century Gothic" w:hAnsi="Century Gothic" w:cstheme="minorHAnsi"/>
          <w:sz w:val="24"/>
          <w:szCs w:val="24"/>
        </w:rPr>
      </w:pPr>
    </w:p>
    <w:p w:rsidR="006A2D39" w:rsidRPr="00DC2F17" w:rsidRDefault="006A2D39" w:rsidP="006A03F2">
      <w:pPr>
        <w:rPr>
          <w:rFonts w:ascii="Century Gothic" w:hAnsi="Century Gothic" w:cstheme="minorHAnsi"/>
          <w:sz w:val="24"/>
          <w:szCs w:val="24"/>
        </w:rPr>
      </w:pPr>
      <w:r w:rsidRPr="00DC2F17">
        <w:rPr>
          <w:rFonts w:ascii="Century Gothic" w:hAnsi="Century Gothic" w:cstheme="minorHAnsi"/>
          <w:sz w:val="24"/>
          <w:szCs w:val="24"/>
        </w:rPr>
        <w:t xml:space="preserve">The </w:t>
      </w:r>
      <w:r w:rsidR="00BC0234" w:rsidRPr="00DC2F17">
        <w:rPr>
          <w:rFonts w:ascii="Century Gothic" w:hAnsi="Century Gothic" w:cstheme="minorHAnsi"/>
          <w:sz w:val="24"/>
          <w:szCs w:val="24"/>
        </w:rPr>
        <w:t xml:space="preserve">Convention on Cybercrime or the </w:t>
      </w:r>
      <w:r w:rsidRPr="00DC2F17">
        <w:rPr>
          <w:rFonts w:ascii="Century Gothic" w:hAnsi="Century Gothic" w:cstheme="minorHAnsi"/>
          <w:sz w:val="24"/>
          <w:szCs w:val="24"/>
        </w:rPr>
        <w:t xml:space="preserve">Budapest Convention, on which the Cybercrime Bill 2020 is premised, </w:t>
      </w:r>
      <w:r w:rsidR="00BC0234" w:rsidRPr="00DC2F17">
        <w:rPr>
          <w:rFonts w:ascii="Century Gothic" w:hAnsi="Century Gothic" w:cstheme="minorHAnsi"/>
          <w:sz w:val="24"/>
          <w:szCs w:val="24"/>
        </w:rPr>
        <w:t xml:space="preserve">entered into force </w:t>
      </w:r>
      <w:r w:rsidR="005D587A" w:rsidRPr="00DC2F17">
        <w:rPr>
          <w:rFonts w:ascii="Century Gothic" w:hAnsi="Century Gothic" w:cstheme="minorHAnsi"/>
          <w:sz w:val="24"/>
          <w:szCs w:val="24"/>
        </w:rPr>
        <w:t>in</w:t>
      </w:r>
      <w:r w:rsidR="00BC0234" w:rsidRPr="00DC2F17">
        <w:rPr>
          <w:rFonts w:ascii="Century Gothic" w:hAnsi="Century Gothic" w:cstheme="minorHAnsi"/>
          <w:sz w:val="24"/>
          <w:szCs w:val="24"/>
        </w:rPr>
        <w:t xml:space="preserve"> 2004</w:t>
      </w:r>
      <w:r w:rsidR="00965195" w:rsidRPr="00DC2F17">
        <w:rPr>
          <w:rFonts w:ascii="Century Gothic" w:hAnsi="Century Gothic" w:cstheme="minorHAnsi"/>
          <w:sz w:val="24"/>
          <w:szCs w:val="24"/>
        </w:rPr>
        <w:t>. It is</w:t>
      </w:r>
      <w:r w:rsidR="00BC023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the </w:t>
      </w:r>
      <w:r w:rsidR="005D587A" w:rsidRPr="00DC2F17">
        <w:rPr>
          <w:rFonts w:ascii="Century Gothic" w:hAnsi="Century Gothic" w:cstheme="minorHAnsi"/>
          <w:sz w:val="24"/>
          <w:szCs w:val="24"/>
        </w:rPr>
        <w:t>sole legally binding</w:t>
      </w:r>
      <w:r w:rsidRPr="00DC2F17">
        <w:rPr>
          <w:rFonts w:ascii="Century Gothic" w:hAnsi="Century Gothic" w:cstheme="minorHAnsi"/>
          <w:sz w:val="24"/>
          <w:szCs w:val="24"/>
        </w:rPr>
        <w:t xml:space="preserve"> international </w:t>
      </w:r>
      <w:r w:rsidR="005D587A" w:rsidRPr="00DC2F17">
        <w:rPr>
          <w:rFonts w:ascii="Century Gothic" w:hAnsi="Century Gothic" w:cstheme="minorHAnsi"/>
          <w:sz w:val="24"/>
          <w:szCs w:val="24"/>
        </w:rPr>
        <w:t xml:space="preserve">multilateral </w:t>
      </w:r>
      <w:r w:rsidRPr="00DC2F17">
        <w:rPr>
          <w:rFonts w:ascii="Century Gothic" w:hAnsi="Century Gothic" w:cstheme="minorHAnsi"/>
          <w:sz w:val="24"/>
          <w:szCs w:val="24"/>
        </w:rPr>
        <w:t>treat</w:t>
      </w:r>
      <w:r w:rsidR="00BC0234" w:rsidRPr="00DC2F17">
        <w:rPr>
          <w:rFonts w:ascii="Century Gothic" w:hAnsi="Century Gothic" w:cstheme="minorHAnsi"/>
          <w:sz w:val="24"/>
          <w:szCs w:val="24"/>
        </w:rPr>
        <w:t>y that addresses internet and computer related crime</w:t>
      </w:r>
      <w:r w:rsidR="00965195" w:rsidRPr="00DC2F17">
        <w:rPr>
          <w:rFonts w:ascii="Century Gothic" w:hAnsi="Century Gothic" w:cstheme="minorHAnsi"/>
          <w:sz w:val="24"/>
          <w:szCs w:val="24"/>
        </w:rPr>
        <w:t xml:space="preserve"> such as infringements</w:t>
      </w:r>
      <w:r w:rsidR="00E10E6F" w:rsidRPr="00DC2F17">
        <w:rPr>
          <w:rFonts w:ascii="Century Gothic" w:hAnsi="Century Gothic" w:cstheme="minorHAnsi"/>
          <w:sz w:val="24"/>
          <w:szCs w:val="24"/>
        </w:rPr>
        <w:t xml:space="preserve"> of copyright, computer-related fraud, child pornography and violations of network security</w:t>
      </w:r>
      <w:r w:rsidR="00AC4A91" w:rsidRPr="00DC2F17">
        <w:rPr>
          <w:rFonts w:ascii="Century Gothic" w:hAnsi="Century Gothic" w:cstheme="minorHAnsi"/>
          <w:sz w:val="24"/>
          <w:szCs w:val="24"/>
        </w:rPr>
        <w:t>. The Convention has created the conditions of possibility for not only the criminalization of certain cybercrime conduct and established the procedures for the investigations of such transgressions but also facilitates investigations through coordination between nation-states. It provides the most comprehensive framework for the development of national legislation and safeguards against cybercrime. As enunciated in its preamble, the objective of the Convention</w:t>
      </w:r>
      <w:r w:rsidR="00F95595" w:rsidRPr="00DC2F17">
        <w:rPr>
          <w:rFonts w:ascii="Century Gothic" w:hAnsi="Century Gothic" w:cstheme="minorHAnsi"/>
          <w:sz w:val="24"/>
          <w:szCs w:val="24"/>
        </w:rPr>
        <w:t xml:space="preserve"> is to </w:t>
      </w:r>
      <w:r w:rsidR="00432323" w:rsidRPr="00DC2F17">
        <w:rPr>
          <w:rFonts w:ascii="Century Gothic" w:hAnsi="Century Gothic" w:cstheme="minorHAnsi"/>
          <w:sz w:val="24"/>
          <w:szCs w:val="24"/>
        </w:rPr>
        <w:t>prioritise</w:t>
      </w:r>
      <w:r w:rsidR="00AC4A91" w:rsidRPr="00DC2F17">
        <w:rPr>
          <w:rFonts w:ascii="Century Gothic" w:hAnsi="Century Gothic" w:cstheme="minorHAnsi"/>
          <w:sz w:val="24"/>
          <w:szCs w:val="24"/>
        </w:rPr>
        <w:t xml:space="preserve"> “a common criminal policy aimed at the protection of society against cybercrime</w:t>
      </w:r>
      <w:r w:rsidR="00432323" w:rsidRPr="00DC2F17">
        <w:rPr>
          <w:rFonts w:ascii="Century Gothic" w:hAnsi="Century Gothic" w:cstheme="minorHAnsi"/>
          <w:sz w:val="24"/>
          <w:szCs w:val="24"/>
        </w:rPr>
        <w:t xml:space="preserve">, </w:t>
      </w:r>
      <w:r w:rsidR="00432323" w:rsidRPr="00DC2F17">
        <w:rPr>
          <w:rFonts w:ascii="Century Gothic" w:hAnsi="Century Gothic" w:cstheme="minorHAnsi"/>
          <w:i/>
          <w:sz w:val="24"/>
          <w:szCs w:val="24"/>
        </w:rPr>
        <w:t>inter alia</w:t>
      </w:r>
      <w:r w:rsidR="00432323" w:rsidRPr="00DC2F17">
        <w:rPr>
          <w:rFonts w:ascii="Century Gothic" w:hAnsi="Century Gothic" w:cstheme="minorHAnsi"/>
          <w:sz w:val="24"/>
          <w:szCs w:val="24"/>
        </w:rPr>
        <w:t xml:space="preserve">, by adopting appropriate legislation and fostering international co-operation”. </w:t>
      </w:r>
      <w:ins w:id="0" w:author="Director" w:date="2020-06-30T15:13:00Z">
        <w:r w:rsidR="00F95595" w:rsidRPr="00DC2F17">
          <w:rPr>
            <w:rFonts w:ascii="Century Gothic" w:hAnsi="Century Gothic" w:cstheme="minorHAnsi"/>
            <w:sz w:val="24"/>
            <w:szCs w:val="24"/>
          </w:rPr>
          <w:t xml:space="preserve"> </w:t>
        </w:r>
      </w:ins>
    </w:p>
    <w:p w:rsidR="00432323" w:rsidRPr="00DC2F17" w:rsidRDefault="00432323" w:rsidP="006A03F2">
      <w:pPr>
        <w:rPr>
          <w:ins w:id="1" w:author="Director" w:date="2020-06-30T12:47:00Z"/>
          <w:rFonts w:ascii="Century Gothic" w:hAnsi="Century Gothic" w:cstheme="minorHAnsi"/>
          <w:sz w:val="24"/>
          <w:szCs w:val="24"/>
        </w:rPr>
      </w:pPr>
    </w:p>
    <w:p w:rsidR="00DF59F2" w:rsidRPr="00DC2F17" w:rsidRDefault="00DF59F2" w:rsidP="006A03F2">
      <w:pPr>
        <w:rPr>
          <w:rFonts w:ascii="Century Gothic" w:hAnsi="Century Gothic" w:cstheme="minorHAnsi"/>
          <w:b/>
          <w:sz w:val="24"/>
          <w:szCs w:val="24"/>
          <w:u w:val="single"/>
        </w:rPr>
      </w:pPr>
      <w:r w:rsidRPr="00DC2F17">
        <w:rPr>
          <w:rFonts w:ascii="Century Gothic" w:hAnsi="Century Gothic" w:cstheme="minorHAnsi"/>
          <w:b/>
          <w:sz w:val="24"/>
          <w:szCs w:val="24"/>
          <w:u w:val="single"/>
        </w:rPr>
        <w:t>Core elements of the Bill</w:t>
      </w:r>
    </w:p>
    <w:p w:rsidR="00C46CCD" w:rsidRPr="00DC2F17" w:rsidRDefault="00C46CCD" w:rsidP="006A03F2">
      <w:pPr>
        <w:rPr>
          <w:rFonts w:ascii="Century Gothic" w:hAnsi="Century Gothic" w:cstheme="minorHAnsi"/>
          <w:sz w:val="24"/>
          <w:szCs w:val="24"/>
        </w:rPr>
      </w:pPr>
    </w:p>
    <w:p w:rsidR="00C538C0" w:rsidRPr="00DC2F17" w:rsidRDefault="00C46CCD" w:rsidP="006A03F2">
      <w:pPr>
        <w:rPr>
          <w:rFonts w:ascii="Century Gothic" w:hAnsi="Century Gothic" w:cstheme="minorHAnsi"/>
          <w:sz w:val="24"/>
          <w:szCs w:val="24"/>
        </w:rPr>
      </w:pPr>
      <w:r w:rsidRPr="00DC2F17">
        <w:rPr>
          <w:rFonts w:ascii="Century Gothic" w:hAnsi="Century Gothic" w:cstheme="minorHAnsi"/>
          <w:sz w:val="24"/>
          <w:szCs w:val="24"/>
        </w:rPr>
        <w:t xml:space="preserve">Even though Fiji has not ratified the Budapest Convention, it is imperative to note that the proposed </w:t>
      </w:r>
      <w:r w:rsidR="00074D27" w:rsidRPr="00DC2F17">
        <w:rPr>
          <w:rFonts w:ascii="Century Gothic" w:hAnsi="Century Gothic" w:cstheme="minorHAnsi"/>
          <w:sz w:val="24"/>
          <w:szCs w:val="24"/>
        </w:rPr>
        <w:t>Cybercrime Bill</w:t>
      </w:r>
      <w:r w:rsidRPr="00DC2F17">
        <w:rPr>
          <w:rFonts w:ascii="Century Gothic" w:hAnsi="Century Gothic" w:cstheme="minorHAnsi"/>
          <w:sz w:val="24"/>
          <w:szCs w:val="24"/>
        </w:rPr>
        <w:t xml:space="preserve"> includes the most salient features of the Budapest Convention</w:t>
      </w:r>
      <w:r w:rsidR="001552A3" w:rsidRPr="00DC2F17">
        <w:rPr>
          <w:rFonts w:ascii="Century Gothic" w:hAnsi="Century Gothic" w:cstheme="minorHAnsi"/>
          <w:sz w:val="24"/>
          <w:szCs w:val="24"/>
        </w:rPr>
        <w:t xml:space="preserve"> and aligns to the requirements of the Convention on Cybercrime</w:t>
      </w:r>
      <w:r w:rsidRPr="00DC2F17">
        <w:rPr>
          <w:rFonts w:ascii="Century Gothic" w:hAnsi="Century Gothic" w:cstheme="minorHAnsi"/>
          <w:sz w:val="24"/>
          <w:szCs w:val="24"/>
        </w:rPr>
        <w:t>.</w:t>
      </w:r>
      <w:r w:rsidR="001552A3" w:rsidRPr="00DC2F17">
        <w:rPr>
          <w:rFonts w:ascii="Century Gothic" w:hAnsi="Century Gothic" w:cstheme="minorHAnsi"/>
          <w:sz w:val="24"/>
          <w:szCs w:val="24"/>
        </w:rPr>
        <w:t xml:space="preserve"> </w:t>
      </w:r>
    </w:p>
    <w:p w:rsidR="00C538C0" w:rsidRPr="00DC2F17" w:rsidRDefault="00C538C0" w:rsidP="006A03F2">
      <w:pPr>
        <w:rPr>
          <w:rFonts w:ascii="Century Gothic" w:hAnsi="Century Gothic" w:cstheme="minorHAnsi"/>
          <w:sz w:val="24"/>
          <w:szCs w:val="24"/>
        </w:rPr>
      </w:pPr>
    </w:p>
    <w:p w:rsidR="00C538C0" w:rsidRPr="00DC2F17" w:rsidRDefault="001552A3" w:rsidP="006A03F2">
      <w:pPr>
        <w:rPr>
          <w:rFonts w:ascii="Century Gothic" w:hAnsi="Century Gothic" w:cstheme="minorHAnsi"/>
          <w:sz w:val="24"/>
          <w:szCs w:val="24"/>
        </w:rPr>
      </w:pPr>
      <w:r w:rsidRPr="00DC2F17">
        <w:rPr>
          <w:rFonts w:ascii="Century Gothic" w:hAnsi="Century Gothic" w:cstheme="minorHAnsi"/>
          <w:sz w:val="24"/>
          <w:szCs w:val="24"/>
        </w:rPr>
        <w:t xml:space="preserve">In consonance with the Convention, the Bill introduces </w:t>
      </w:r>
      <w:r w:rsidR="00DF1D56" w:rsidRPr="00DC2F17">
        <w:rPr>
          <w:rFonts w:ascii="Century Gothic" w:hAnsi="Century Gothic" w:cstheme="minorHAnsi"/>
          <w:sz w:val="24"/>
          <w:szCs w:val="24"/>
        </w:rPr>
        <w:t>offences against the breach of confidentiality, integrity and availability of computer data and computer systems. These include the unauthorised access to computer systems, unauthorised interception of computer data or computer systems, unauthorised acts in relation to computer data and computer systems</w:t>
      </w:r>
      <w:r w:rsidR="0064057E" w:rsidRPr="00DC2F17">
        <w:rPr>
          <w:rFonts w:ascii="Century Gothic" w:hAnsi="Century Gothic" w:cstheme="minorHAnsi"/>
          <w:sz w:val="24"/>
          <w:szCs w:val="24"/>
        </w:rPr>
        <w:t xml:space="preserve"> and</w:t>
      </w:r>
      <w:r w:rsidR="00DF1D56" w:rsidRPr="00DC2F17">
        <w:rPr>
          <w:rFonts w:ascii="Century Gothic" w:hAnsi="Century Gothic" w:cstheme="minorHAnsi"/>
          <w:sz w:val="24"/>
          <w:szCs w:val="24"/>
        </w:rPr>
        <w:t xml:space="preserve"> unlawful supply or possession of computer system or other device, or computer data. </w:t>
      </w:r>
      <w:r w:rsidR="0064057E" w:rsidRPr="00DC2F17">
        <w:rPr>
          <w:rFonts w:ascii="Century Gothic" w:hAnsi="Century Gothic" w:cstheme="minorHAnsi"/>
          <w:sz w:val="24"/>
          <w:szCs w:val="24"/>
        </w:rPr>
        <w:t xml:space="preserve">It also introduces other computer related and content related offences such as computer-related forgery, extortion and fraud and child pornography, identify theft, theft of telecommunication services, disclosure during an investigation and the failure to provide assistance. </w:t>
      </w:r>
    </w:p>
    <w:p w:rsidR="00C538C0" w:rsidRPr="00DC2F17" w:rsidRDefault="00C538C0" w:rsidP="006A03F2">
      <w:pPr>
        <w:rPr>
          <w:rFonts w:ascii="Century Gothic" w:hAnsi="Century Gothic" w:cstheme="minorHAnsi"/>
          <w:sz w:val="24"/>
          <w:szCs w:val="24"/>
        </w:rPr>
      </w:pPr>
    </w:p>
    <w:p w:rsidR="00DF59F2" w:rsidRPr="00DC2F17" w:rsidRDefault="00DF1D56" w:rsidP="006A03F2">
      <w:pPr>
        <w:rPr>
          <w:rFonts w:ascii="Century Gothic" w:hAnsi="Century Gothic" w:cstheme="minorHAnsi"/>
          <w:sz w:val="24"/>
          <w:szCs w:val="24"/>
        </w:rPr>
      </w:pPr>
      <w:r w:rsidRPr="00DC2F17">
        <w:rPr>
          <w:rFonts w:ascii="Century Gothic" w:hAnsi="Century Gothic" w:cstheme="minorHAnsi"/>
          <w:sz w:val="24"/>
          <w:szCs w:val="24"/>
        </w:rPr>
        <w:t>The Bill also introduces procedural measures and remedies in relation to cybercrime</w:t>
      </w:r>
      <w:r w:rsidR="0064057E" w:rsidRPr="00DC2F17">
        <w:rPr>
          <w:rFonts w:ascii="Century Gothic" w:hAnsi="Century Gothic" w:cstheme="minorHAnsi"/>
          <w:sz w:val="24"/>
          <w:szCs w:val="24"/>
        </w:rPr>
        <w:t xml:space="preserve"> related offences</w:t>
      </w:r>
      <w:r w:rsidRPr="00DC2F17">
        <w:rPr>
          <w:rFonts w:ascii="Century Gothic" w:hAnsi="Century Gothic" w:cstheme="minorHAnsi"/>
          <w:sz w:val="24"/>
          <w:szCs w:val="24"/>
        </w:rPr>
        <w:t xml:space="preserve"> and the protocols governing the collection of electronic evidence and international cooperation. </w:t>
      </w:r>
    </w:p>
    <w:p w:rsidR="00074D27" w:rsidRPr="00DC2F17" w:rsidRDefault="00074D27" w:rsidP="006A03F2">
      <w:pPr>
        <w:rPr>
          <w:rFonts w:ascii="Century Gothic" w:hAnsi="Century Gothic" w:cstheme="minorHAnsi"/>
          <w:sz w:val="24"/>
          <w:szCs w:val="24"/>
        </w:rPr>
      </w:pPr>
    </w:p>
    <w:tbl>
      <w:tblPr>
        <w:tblStyle w:val="TableGrid"/>
        <w:tblW w:w="0" w:type="auto"/>
        <w:tblLook w:val="04A0" w:firstRow="1" w:lastRow="0" w:firstColumn="1" w:lastColumn="0" w:noHBand="0" w:noVBand="1"/>
      </w:tblPr>
      <w:tblGrid>
        <w:gridCol w:w="4788"/>
        <w:gridCol w:w="4788"/>
      </w:tblGrid>
      <w:tr w:rsidR="00074D27" w:rsidRPr="00DC2F17" w:rsidTr="00A15F85">
        <w:tc>
          <w:tcPr>
            <w:tcW w:w="4788" w:type="dxa"/>
            <w:shd w:val="clear" w:color="auto" w:fill="D9D9D9" w:themeFill="background1" w:themeFillShade="D9"/>
          </w:tcPr>
          <w:p w:rsidR="00074D27" w:rsidRPr="00DC2F17" w:rsidRDefault="00074D27" w:rsidP="006A03F2">
            <w:pPr>
              <w:rPr>
                <w:rFonts w:ascii="Century Gothic" w:hAnsi="Century Gothic" w:cstheme="minorHAnsi"/>
                <w:b/>
                <w:sz w:val="24"/>
                <w:szCs w:val="24"/>
              </w:rPr>
            </w:pPr>
            <w:r w:rsidRPr="00DC2F17">
              <w:rPr>
                <w:rFonts w:ascii="Century Gothic" w:hAnsi="Century Gothic" w:cstheme="minorHAnsi"/>
                <w:b/>
                <w:sz w:val="24"/>
                <w:szCs w:val="24"/>
              </w:rPr>
              <w:t>CYBERCRIME BILL 2020</w:t>
            </w:r>
          </w:p>
        </w:tc>
        <w:tc>
          <w:tcPr>
            <w:tcW w:w="4788" w:type="dxa"/>
            <w:shd w:val="clear" w:color="auto" w:fill="D9D9D9" w:themeFill="background1" w:themeFillShade="D9"/>
          </w:tcPr>
          <w:p w:rsidR="00074D27" w:rsidRPr="00DC2F17" w:rsidRDefault="00074D27" w:rsidP="006A03F2">
            <w:pPr>
              <w:rPr>
                <w:rFonts w:ascii="Century Gothic" w:hAnsi="Century Gothic" w:cstheme="minorHAnsi"/>
                <w:b/>
                <w:sz w:val="24"/>
                <w:szCs w:val="24"/>
              </w:rPr>
            </w:pPr>
            <w:r w:rsidRPr="00DC2F17">
              <w:rPr>
                <w:rFonts w:ascii="Century Gothic" w:hAnsi="Century Gothic" w:cstheme="minorHAnsi"/>
                <w:b/>
                <w:sz w:val="24"/>
                <w:szCs w:val="24"/>
              </w:rPr>
              <w:t>CONVENTION ON CYBERCRIME (BUDAPEST CONVENTION)</w:t>
            </w:r>
          </w:p>
        </w:tc>
      </w:tr>
      <w:tr w:rsidR="000323A1" w:rsidRPr="00DC2F17" w:rsidTr="00074D27">
        <w:tc>
          <w:tcPr>
            <w:tcW w:w="4788" w:type="dxa"/>
          </w:tcPr>
          <w:p w:rsidR="000323A1"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3</w:t>
            </w:r>
            <w:ins w:id="2" w:author="Director" w:date="2020-06-30T16:04:00Z">
              <w:r w:rsidR="00D07474" w:rsidRPr="00DC2F17">
                <w:rPr>
                  <w:rFonts w:ascii="Century Gothic" w:hAnsi="Century Gothic" w:cstheme="minorHAnsi"/>
                  <w:sz w:val="24"/>
                  <w:szCs w:val="24"/>
                </w:rPr>
                <w:t xml:space="preserve"> </w:t>
              </w:r>
            </w:ins>
            <w:r w:rsidR="00573D30" w:rsidRPr="00DC2F17">
              <w:rPr>
                <w:rFonts w:ascii="Century Gothic" w:hAnsi="Century Gothic" w:cstheme="minorHAnsi"/>
                <w:sz w:val="24"/>
                <w:szCs w:val="24"/>
              </w:rPr>
              <w:t>- Application</w:t>
            </w:r>
            <w:r w:rsidRPr="00DC2F17">
              <w:rPr>
                <w:rFonts w:ascii="Century Gothic" w:hAnsi="Century Gothic" w:cstheme="minorHAnsi"/>
                <w:sz w:val="24"/>
                <w:szCs w:val="24"/>
              </w:rPr>
              <w:t xml:space="preserve"> </w:t>
            </w:r>
          </w:p>
        </w:tc>
        <w:tc>
          <w:tcPr>
            <w:tcW w:w="4788" w:type="dxa"/>
          </w:tcPr>
          <w:p w:rsidR="000323A1"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Article 22</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Jurisdiction </w:t>
            </w:r>
          </w:p>
        </w:tc>
      </w:tr>
      <w:tr w:rsidR="00074D27" w:rsidRPr="00DC2F17" w:rsidTr="00074D27">
        <w:tc>
          <w:tcPr>
            <w:tcW w:w="4788" w:type="dxa"/>
          </w:tcPr>
          <w:p w:rsidR="00074D27" w:rsidRPr="00DC2F17" w:rsidRDefault="00074D27"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5</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Unauthorised access to computer</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systems </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 xml:space="preserve">Article </w:t>
            </w:r>
            <w:r w:rsidR="00573D30" w:rsidRPr="00DC2F17">
              <w:rPr>
                <w:rFonts w:ascii="Century Gothic" w:hAnsi="Century Gothic" w:cstheme="minorHAnsi"/>
                <w:sz w:val="24"/>
                <w:szCs w:val="24"/>
              </w:rPr>
              <w:t>2 -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Illegal access </w:t>
            </w:r>
          </w:p>
        </w:tc>
      </w:tr>
      <w:tr w:rsidR="00074D27" w:rsidRPr="00DC2F17" w:rsidTr="00074D27">
        <w:tc>
          <w:tcPr>
            <w:tcW w:w="4788" w:type="dxa"/>
          </w:tcPr>
          <w:p w:rsidR="00074D27" w:rsidRPr="00DC2F17" w:rsidRDefault="00074D27"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6</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Unauthorised interception of computer data or computer systems </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Article 3</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Illegal interceptions </w:t>
            </w:r>
          </w:p>
        </w:tc>
      </w:tr>
      <w:tr w:rsidR="00074D27" w:rsidRPr="00DC2F17" w:rsidTr="00074D27">
        <w:tc>
          <w:tcPr>
            <w:tcW w:w="4788" w:type="dxa"/>
          </w:tcPr>
          <w:p w:rsidR="00074D27" w:rsidRPr="00DC2F17" w:rsidRDefault="00074D27" w:rsidP="00D07474">
            <w:pPr>
              <w:ind w:left="993" w:hanging="993"/>
              <w:jc w:val="left"/>
              <w:rPr>
                <w:rFonts w:ascii="Century Gothic" w:hAnsi="Century Gothic" w:cstheme="minorHAnsi"/>
                <w:sz w:val="24"/>
                <w:szCs w:val="24"/>
              </w:rPr>
            </w:pPr>
            <w:r w:rsidRPr="00DC2F17">
              <w:rPr>
                <w:rFonts w:ascii="Century Gothic" w:hAnsi="Century Gothic" w:cstheme="minorHAnsi"/>
                <w:sz w:val="24"/>
                <w:szCs w:val="24"/>
              </w:rPr>
              <w:t>Clause 7</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Unauthorised acts in relation to computer data or computer systems </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Article 4</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Data interference </w:t>
            </w:r>
          </w:p>
        </w:tc>
      </w:tr>
      <w:tr w:rsidR="00074D27" w:rsidRPr="00DC2F17" w:rsidTr="00074D27">
        <w:tc>
          <w:tcPr>
            <w:tcW w:w="4788" w:type="dxa"/>
          </w:tcPr>
          <w:p w:rsidR="00074D27" w:rsidRPr="00DC2F17" w:rsidRDefault="00074D27"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8</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Unlawful supply or possession of computer system or other device, or computer data</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Article 6</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Misuse of devices </w:t>
            </w:r>
          </w:p>
        </w:tc>
      </w:tr>
      <w:tr w:rsidR="00074D27" w:rsidRPr="00DC2F17" w:rsidTr="00074D27">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Clause 9</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Computer-related forgery </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 xml:space="preserve">Article 7-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Computer-related forgery </w:t>
            </w:r>
          </w:p>
        </w:tc>
      </w:tr>
      <w:tr w:rsidR="00074D27" w:rsidRPr="00DC2F17" w:rsidTr="00074D27">
        <w:tc>
          <w:tcPr>
            <w:tcW w:w="4788" w:type="dxa"/>
          </w:tcPr>
          <w:p w:rsidR="00074D27" w:rsidRPr="00DC2F17" w:rsidRDefault="0043611C"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w:t>
            </w:r>
            <w:r w:rsidR="00074D27" w:rsidRPr="00DC2F17">
              <w:rPr>
                <w:rFonts w:ascii="Century Gothic" w:hAnsi="Century Gothic" w:cstheme="minorHAnsi"/>
                <w:sz w:val="24"/>
                <w:szCs w:val="24"/>
              </w:rPr>
              <w:t xml:space="preserve"> 10</w:t>
            </w:r>
            <w:r w:rsidR="00D07474" w:rsidRPr="00DC2F17">
              <w:rPr>
                <w:rFonts w:ascii="Century Gothic" w:hAnsi="Century Gothic" w:cstheme="minorHAnsi"/>
                <w:sz w:val="24"/>
                <w:szCs w:val="24"/>
              </w:rPr>
              <w:t xml:space="preserve"> </w:t>
            </w:r>
            <w:r w:rsidR="00074D27" w:rsidRPr="00DC2F17">
              <w:rPr>
                <w:rFonts w:ascii="Century Gothic" w:hAnsi="Century Gothic" w:cstheme="minorHAnsi"/>
                <w:sz w:val="24"/>
                <w:szCs w:val="24"/>
              </w:rPr>
              <w:t>- Computer-related extortion and fraud</w:t>
            </w:r>
          </w:p>
        </w:tc>
        <w:tc>
          <w:tcPr>
            <w:tcW w:w="4788" w:type="dxa"/>
          </w:tcPr>
          <w:p w:rsidR="00074D27" w:rsidRPr="00DC2F17" w:rsidRDefault="00074D27" w:rsidP="00D07474">
            <w:pPr>
              <w:jc w:val="left"/>
              <w:rPr>
                <w:rFonts w:ascii="Century Gothic" w:hAnsi="Century Gothic" w:cstheme="minorHAnsi"/>
                <w:sz w:val="24"/>
                <w:szCs w:val="24"/>
              </w:rPr>
            </w:pPr>
            <w:r w:rsidRPr="00DC2F17">
              <w:rPr>
                <w:rFonts w:ascii="Century Gothic" w:hAnsi="Century Gothic" w:cstheme="minorHAnsi"/>
                <w:sz w:val="24"/>
                <w:szCs w:val="24"/>
              </w:rPr>
              <w:t>Article 8</w:t>
            </w:r>
            <w:r w:rsidR="00D07474" w:rsidRPr="00DC2F17">
              <w:rPr>
                <w:rFonts w:ascii="Century Gothic" w:hAnsi="Century Gothic" w:cstheme="minorHAnsi"/>
                <w:sz w:val="24"/>
                <w:szCs w:val="24"/>
              </w:rPr>
              <w:t xml:space="preserve"> </w:t>
            </w:r>
            <w:r w:rsidR="00573D30" w:rsidRPr="00DC2F17">
              <w:rPr>
                <w:rFonts w:ascii="Century Gothic" w:hAnsi="Century Gothic" w:cstheme="minorHAnsi"/>
                <w:sz w:val="24"/>
                <w:szCs w:val="24"/>
              </w:rPr>
              <w:t>- Computer</w:t>
            </w:r>
            <w:r w:rsidRPr="00DC2F17">
              <w:rPr>
                <w:rFonts w:ascii="Century Gothic" w:hAnsi="Century Gothic" w:cstheme="minorHAnsi"/>
                <w:sz w:val="24"/>
                <w:szCs w:val="24"/>
              </w:rPr>
              <w:t xml:space="preserve">-related fraud </w:t>
            </w:r>
          </w:p>
        </w:tc>
      </w:tr>
      <w:tr w:rsidR="0043611C" w:rsidRPr="00DC2F17" w:rsidTr="00074D27">
        <w:tc>
          <w:tcPr>
            <w:tcW w:w="4788" w:type="dxa"/>
          </w:tcPr>
          <w:p w:rsidR="0043611C" w:rsidRPr="00DC2F17" w:rsidDel="0043611C" w:rsidRDefault="0043611C" w:rsidP="00D07474">
            <w:pPr>
              <w:jc w:val="left"/>
              <w:rPr>
                <w:rFonts w:ascii="Century Gothic" w:hAnsi="Century Gothic" w:cstheme="minorHAnsi"/>
                <w:sz w:val="24"/>
                <w:szCs w:val="24"/>
              </w:rPr>
            </w:pPr>
            <w:r w:rsidRPr="00DC2F17">
              <w:rPr>
                <w:rFonts w:ascii="Century Gothic" w:hAnsi="Century Gothic" w:cstheme="minorHAnsi"/>
                <w:sz w:val="24"/>
                <w:szCs w:val="24"/>
              </w:rPr>
              <w:t>Clause 11</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Child pornography</w:t>
            </w:r>
          </w:p>
        </w:tc>
        <w:tc>
          <w:tcPr>
            <w:tcW w:w="4788" w:type="dxa"/>
          </w:tcPr>
          <w:p w:rsidR="0043611C" w:rsidRPr="00DC2F17" w:rsidRDefault="0043611C" w:rsidP="00D07474">
            <w:pPr>
              <w:ind w:left="1166" w:hanging="1134"/>
              <w:jc w:val="left"/>
              <w:rPr>
                <w:rFonts w:ascii="Century Gothic" w:hAnsi="Century Gothic" w:cstheme="minorHAnsi"/>
                <w:sz w:val="24"/>
                <w:szCs w:val="24"/>
              </w:rPr>
            </w:pPr>
            <w:r w:rsidRPr="00DC2F17">
              <w:rPr>
                <w:rFonts w:ascii="Century Gothic" w:hAnsi="Century Gothic" w:cstheme="minorHAnsi"/>
                <w:sz w:val="24"/>
                <w:szCs w:val="24"/>
              </w:rPr>
              <w:t>Article 9</w:t>
            </w:r>
            <w:r w:rsidR="00D07474" w:rsidRPr="00DC2F17">
              <w:rPr>
                <w:rFonts w:ascii="Century Gothic" w:hAnsi="Century Gothic" w:cstheme="minorHAnsi"/>
                <w:sz w:val="24"/>
                <w:szCs w:val="24"/>
              </w:rPr>
              <w:t xml:space="preserve"> </w:t>
            </w:r>
            <w:r w:rsidR="00573D30" w:rsidRPr="00DC2F17">
              <w:rPr>
                <w:rFonts w:ascii="Century Gothic" w:hAnsi="Century Gothic" w:cstheme="minorHAnsi"/>
                <w:sz w:val="24"/>
                <w:szCs w:val="24"/>
              </w:rPr>
              <w:t>- Offences</w:t>
            </w:r>
            <w:r w:rsidRPr="00DC2F17">
              <w:rPr>
                <w:rFonts w:ascii="Century Gothic" w:hAnsi="Century Gothic" w:cstheme="minorHAnsi"/>
                <w:sz w:val="24"/>
                <w:szCs w:val="24"/>
              </w:rPr>
              <w:t xml:space="preserve"> related to child pornography</w:t>
            </w:r>
          </w:p>
        </w:tc>
      </w:tr>
      <w:tr w:rsidR="0043611C" w:rsidRPr="00DC2F17" w:rsidTr="00074D27">
        <w:tc>
          <w:tcPr>
            <w:tcW w:w="4788" w:type="dxa"/>
          </w:tcPr>
          <w:p w:rsidR="0043611C" w:rsidRPr="00DC2F17" w:rsidDel="0043611C" w:rsidRDefault="0043611C" w:rsidP="00D07474">
            <w:pPr>
              <w:jc w:val="left"/>
              <w:rPr>
                <w:rFonts w:ascii="Century Gothic" w:hAnsi="Century Gothic" w:cstheme="minorHAnsi"/>
                <w:sz w:val="24"/>
                <w:szCs w:val="24"/>
              </w:rPr>
            </w:pPr>
            <w:r w:rsidRPr="00DC2F17">
              <w:rPr>
                <w:rFonts w:ascii="Century Gothic" w:hAnsi="Century Gothic" w:cstheme="minorHAnsi"/>
                <w:sz w:val="24"/>
                <w:szCs w:val="24"/>
              </w:rPr>
              <w:t>Clause 12</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Identity theft </w:t>
            </w:r>
          </w:p>
        </w:tc>
        <w:tc>
          <w:tcPr>
            <w:tcW w:w="4788" w:type="dxa"/>
          </w:tcPr>
          <w:p w:rsidR="0043611C" w:rsidRPr="00DC2F17" w:rsidRDefault="0043611C" w:rsidP="00D07474">
            <w:pPr>
              <w:jc w:val="left"/>
              <w:rPr>
                <w:rFonts w:ascii="Century Gothic" w:hAnsi="Century Gothic" w:cstheme="minorHAnsi"/>
                <w:sz w:val="24"/>
                <w:szCs w:val="24"/>
              </w:rPr>
            </w:pPr>
          </w:p>
        </w:tc>
      </w:tr>
      <w:tr w:rsidR="0043611C" w:rsidRPr="00DC2F17" w:rsidTr="00074D27">
        <w:tc>
          <w:tcPr>
            <w:tcW w:w="4788" w:type="dxa"/>
          </w:tcPr>
          <w:p w:rsidR="0043611C" w:rsidRPr="00DC2F17" w:rsidDel="0043611C" w:rsidRDefault="0043611C"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13</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Theft of telecommunications services </w:t>
            </w:r>
          </w:p>
        </w:tc>
        <w:tc>
          <w:tcPr>
            <w:tcW w:w="4788" w:type="dxa"/>
          </w:tcPr>
          <w:p w:rsidR="0043611C" w:rsidRPr="00DC2F17" w:rsidRDefault="0043611C" w:rsidP="00D07474">
            <w:pPr>
              <w:jc w:val="left"/>
              <w:rPr>
                <w:rFonts w:ascii="Century Gothic" w:hAnsi="Century Gothic" w:cstheme="minorHAnsi"/>
                <w:sz w:val="24"/>
                <w:szCs w:val="24"/>
              </w:rPr>
            </w:pPr>
            <w:r w:rsidRPr="00DC2F17">
              <w:rPr>
                <w:rFonts w:ascii="Century Gothic" w:hAnsi="Century Gothic" w:cstheme="minorHAnsi"/>
                <w:sz w:val="24"/>
                <w:szCs w:val="24"/>
              </w:rPr>
              <w:t>Article 11</w:t>
            </w:r>
            <w:r w:rsidR="00573D30" w:rsidRPr="00DC2F17">
              <w:rPr>
                <w:rFonts w:ascii="Century Gothic" w:hAnsi="Century Gothic" w:cstheme="minorHAnsi"/>
                <w:sz w:val="24"/>
                <w:szCs w:val="24"/>
              </w:rPr>
              <w:t>- Attempt</w:t>
            </w:r>
            <w:r w:rsidRPr="00DC2F17">
              <w:rPr>
                <w:rFonts w:ascii="Century Gothic" w:hAnsi="Century Gothic" w:cstheme="minorHAnsi"/>
                <w:sz w:val="24"/>
                <w:szCs w:val="24"/>
              </w:rPr>
              <w:t xml:space="preserve"> and aiding or abetting </w:t>
            </w:r>
          </w:p>
        </w:tc>
      </w:tr>
      <w:tr w:rsidR="0043611C" w:rsidRPr="00DC2F17" w:rsidTr="00074D27">
        <w:tc>
          <w:tcPr>
            <w:tcW w:w="4788" w:type="dxa"/>
          </w:tcPr>
          <w:p w:rsidR="0043611C" w:rsidRPr="00DC2F17" w:rsidDel="0043611C" w:rsidRDefault="0043611C" w:rsidP="00D07474">
            <w:pPr>
              <w:jc w:val="left"/>
              <w:rPr>
                <w:rFonts w:ascii="Century Gothic" w:hAnsi="Century Gothic" w:cstheme="minorHAnsi"/>
                <w:sz w:val="24"/>
                <w:szCs w:val="24"/>
              </w:rPr>
            </w:pPr>
            <w:r w:rsidRPr="00DC2F17">
              <w:rPr>
                <w:rFonts w:ascii="Century Gothic" w:hAnsi="Century Gothic" w:cstheme="minorHAnsi"/>
                <w:sz w:val="24"/>
                <w:szCs w:val="24"/>
              </w:rPr>
              <w:t xml:space="preserve">Clause 14 </w:t>
            </w:r>
            <w:r w:rsidR="000323A1" w:rsidRPr="00DC2F17">
              <w:rPr>
                <w:rFonts w:ascii="Century Gothic" w:hAnsi="Century Gothic" w:cstheme="minorHAnsi"/>
                <w:sz w:val="24"/>
                <w:szCs w:val="24"/>
              </w:rPr>
              <w:t xml:space="preserve">– Disclosure during investigation </w:t>
            </w:r>
          </w:p>
        </w:tc>
        <w:tc>
          <w:tcPr>
            <w:tcW w:w="4788" w:type="dxa"/>
          </w:tcPr>
          <w:p w:rsidR="0043611C" w:rsidRPr="00DC2F17" w:rsidRDefault="00A15F85" w:rsidP="00A15F85">
            <w:pPr>
              <w:jc w:val="center"/>
              <w:rPr>
                <w:rFonts w:ascii="Century Gothic" w:hAnsi="Century Gothic" w:cstheme="minorHAnsi"/>
                <w:sz w:val="24"/>
                <w:szCs w:val="24"/>
              </w:rPr>
            </w:pPr>
            <w:r w:rsidRPr="00DC2F17">
              <w:rPr>
                <w:rFonts w:ascii="Century Gothic" w:hAnsi="Century Gothic" w:cstheme="minorHAnsi"/>
                <w:sz w:val="24"/>
                <w:szCs w:val="24"/>
              </w:rPr>
              <w:t>XXX</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15</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Failure to provide assistance </w:t>
            </w:r>
          </w:p>
        </w:tc>
        <w:tc>
          <w:tcPr>
            <w:tcW w:w="4788" w:type="dxa"/>
          </w:tcPr>
          <w:p w:rsidR="0043611C" w:rsidRPr="00DC2F17" w:rsidRDefault="00A15F85" w:rsidP="00A15F85">
            <w:pPr>
              <w:jc w:val="center"/>
              <w:rPr>
                <w:rFonts w:ascii="Century Gothic" w:hAnsi="Century Gothic" w:cstheme="minorHAnsi"/>
                <w:sz w:val="24"/>
                <w:szCs w:val="24"/>
              </w:rPr>
            </w:pPr>
            <w:r w:rsidRPr="00DC2F17">
              <w:rPr>
                <w:rFonts w:ascii="Century Gothic" w:hAnsi="Century Gothic" w:cstheme="minorHAnsi"/>
                <w:sz w:val="24"/>
                <w:szCs w:val="24"/>
              </w:rPr>
              <w:t>XXX</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16</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General procedural powers </w:t>
            </w:r>
          </w:p>
        </w:tc>
        <w:tc>
          <w:tcPr>
            <w:tcW w:w="4788" w:type="dxa"/>
          </w:tcPr>
          <w:p w:rsidR="0043611C"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Article 14</w:t>
            </w:r>
            <w:r w:rsidR="00D07474" w:rsidRPr="00DC2F17">
              <w:rPr>
                <w:rFonts w:ascii="Century Gothic" w:hAnsi="Century Gothic" w:cstheme="minorHAnsi"/>
                <w:sz w:val="24"/>
                <w:szCs w:val="24"/>
              </w:rPr>
              <w:t xml:space="preserve"> </w:t>
            </w:r>
            <w:r w:rsidR="00573D30" w:rsidRPr="00DC2F17">
              <w:rPr>
                <w:rFonts w:ascii="Century Gothic" w:hAnsi="Century Gothic" w:cstheme="minorHAnsi"/>
                <w:sz w:val="24"/>
                <w:szCs w:val="24"/>
              </w:rPr>
              <w:t>- Scope</w:t>
            </w:r>
            <w:r w:rsidRPr="00DC2F17">
              <w:rPr>
                <w:rFonts w:ascii="Century Gothic" w:hAnsi="Century Gothic" w:cstheme="minorHAnsi"/>
                <w:sz w:val="24"/>
                <w:szCs w:val="24"/>
              </w:rPr>
              <w:t xml:space="preserve"> of procedural provisions </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17</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Search and seizure </w:t>
            </w:r>
          </w:p>
        </w:tc>
        <w:tc>
          <w:tcPr>
            <w:tcW w:w="4788" w:type="dxa"/>
          </w:tcPr>
          <w:p w:rsidR="0043611C" w:rsidRPr="00DC2F17" w:rsidRDefault="00A15F85" w:rsidP="00A15F85">
            <w:pPr>
              <w:jc w:val="center"/>
              <w:rPr>
                <w:rFonts w:ascii="Century Gothic" w:hAnsi="Century Gothic" w:cstheme="minorHAnsi"/>
                <w:sz w:val="24"/>
                <w:szCs w:val="24"/>
              </w:rPr>
            </w:pPr>
            <w:r w:rsidRPr="00DC2F17">
              <w:rPr>
                <w:rFonts w:ascii="Century Gothic" w:hAnsi="Century Gothic" w:cstheme="minorHAnsi"/>
                <w:sz w:val="24"/>
                <w:szCs w:val="24"/>
              </w:rPr>
              <w:t>XXX</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18</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Admissibility of evidence </w:t>
            </w:r>
          </w:p>
        </w:tc>
        <w:tc>
          <w:tcPr>
            <w:tcW w:w="4788" w:type="dxa"/>
          </w:tcPr>
          <w:p w:rsidR="0043611C" w:rsidRPr="00DC2F17" w:rsidRDefault="00A15F85" w:rsidP="00A15F85">
            <w:pPr>
              <w:jc w:val="center"/>
              <w:rPr>
                <w:rFonts w:ascii="Century Gothic" w:hAnsi="Century Gothic" w:cstheme="minorHAnsi"/>
                <w:sz w:val="24"/>
                <w:szCs w:val="24"/>
              </w:rPr>
            </w:pPr>
            <w:r w:rsidRPr="00DC2F17">
              <w:rPr>
                <w:rFonts w:ascii="Century Gothic" w:hAnsi="Century Gothic" w:cstheme="minorHAnsi"/>
                <w:sz w:val="24"/>
                <w:szCs w:val="24"/>
              </w:rPr>
              <w:t>XXX</w:t>
            </w:r>
          </w:p>
        </w:tc>
      </w:tr>
      <w:tr w:rsidR="0043611C" w:rsidRPr="00DC2F17" w:rsidTr="00074D27">
        <w:tc>
          <w:tcPr>
            <w:tcW w:w="4788" w:type="dxa"/>
          </w:tcPr>
          <w:p w:rsidR="0043611C" w:rsidRPr="00DC2F17" w:rsidDel="0043611C" w:rsidRDefault="000323A1"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19</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Expedited preservation of stored computer data </w:t>
            </w:r>
          </w:p>
        </w:tc>
        <w:tc>
          <w:tcPr>
            <w:tcW w:w="4788" w:type="dxa"/>
          </w:tcPr>
          <w:p w:rsidR="0043611C" w:rsidRPr="00DC2F17" w:rsidRDefault="000323A1" w:rsidP="00D07474">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16</w:t>
            </w:r>
            <w:r w:rsidR="00D07474" w:rsidRPr="00DC2F17">
              <w:rPr>
                <w:rFonts w:ascii="Century Gothic" w:hAnsi="Century Gothic" w:cstheme="minorHAnsi"/>
                <w:sz w:val="24"/>
                <w:szCs w:val="24"/>
              </w:rPr>
              <w:t xml:space="preserve"> </w:t>
            </w:r>
            <w:r w:rsidR="00573D30" w:rsidRPr="00DC2F17">
              <w:rPr>
                <w:rFonts w:ascii="Century Gothic" w:hAnsi="Century Gothic" w:cstheme="minorHAnsi"/>
                <w:sz w:val="24"/>
                <w:szCs w:val="24"/>
              </w:rPr>
              <w:t>- Expedited</w:t>
            </w:r>
            <w:r w:rsidRPr="00DC2F17">
              <w:rPr>
                <w:rFonts w:ascii="Century Gothic" w:hAnsi="Century Gothic" w:cstheme="minorHAnsi"/>
                <w:sz w:val="24"/>
                <w:szCs w:val="24"/>
              </w:rPr>
              <w:t xml:space="preserve"> preservation of stored computer data </w:t>
            </w:r>
          </w:p>
        </w:tc>
      </w:tr>
      <w:tr w:rsidR="0043611C" w:rsidRPr="00DC2F17" w:rsidTr="00074D27">
        <w:tc>
          <w:tcPr>
            <w:tcW w:w="4788" w:type="dxa"/>
          </w:tcPr>
          <w:p w:rsidR="0043611C" w:rsidRPr="00DC2F17" w:rsidDel="0043611C" w:rsidRDefault="000323A1"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20</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Expedited preservation </w:t>
            </w:r>
            <w:r w:rsidR="00573D30" w:rsidRPr="00DC2F17">
              <w:rPr>
                <w:rFonts w:ascii="Century Gothic" w:hAnsi="Century Gothic" w:cstheme="minorHAnsi"/>
                <w:sz w:val="24"/>
                <w:szCs w:val="24"/>
              </w:rPr>
              <w:t>and partial</w:t>
            </w:r>
            <w:r w:rsidRPr="00DC2F17">
              <w:rPr>
                <w:rFonts w:ascii="Century Gothic" w:hAnsi="Century Gothic" w:cstheme="minorHAnsi"/>
                <w:sz w:val="24"/>
                <w:szCs w:val="24"/>
              </w:rPr>
              <w:t xml:space="preserve"> disclosure of traffic data </w:t>
            </w:r>
          </w:p>
        </w:tc>
        <w:tc>
          <w:tcPr>
            <w:tcW w:w="4788" w:type="dxa"/>
          </w:tcPr>
          <w:p w:rsidR="0043611C" w:rsidRPr="00DC2F17" w:rsidRDefault="000323A1" w:rsidP="00D07474">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17</w:t>
            </w:r>
            <w:r w:rsidR="00D07474" w:rsidRPr="00DC2F17">
              <w:rPr>
                <w:rFonts w:ascii="Century Gothic" w:hAnsi="Century Gothic" w:cstheme="minorHAnsi"/>
                <w:sz w:val="24"/>
                <w:szCs w:val="24"/>
              </w:rPr>
              <w:t xml:space="preserve"> </w:t>
            </w:r>
            <w:r w:rsidR="00573D30" w:rsidRPr="00DC2F17">
              <w:rPr>
                <w:rFonts w:ascii="Century Gothic" w:hAnsi="Century Gothic" w:cstheme="minorHAnsi"/>
                <w:sz w:val="24"/>
                <w:szCs w:val="24"/>
              </w:rPr>
              <w:t>- Expedited</w:t>
            </w:r>
            <w:r w:rsidRPr="00DC2F17">
              <w:rPr>
                <w:rFonts w:ascii="Century Gothic" w:hAnsi="Century Gothic" w:cstheme="minorHAnsi"/>
                <w:sz w:val="24"/>
                <w:szCs w:val="24"/>
              </w:rPr>
              <w:t xml:space="preserve"> preservation and partial disclosure of traffic data </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 xml:space="preserve">Clause 21- Production order </w:t>
            </w:r>
          </w:p>
        </w:tc>
        <w:tc>
          <w:tcPr>
            <w:tcW w:w="4788" w:type="dxa"/>
          </w:tcPr>
          <w:p w:rsidR="0043611C"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Article 18</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Production order </w:t>
            </w:r>
          </w:p>
        </w:tc>
      </w:tr>
      <w:tr w:rsidR="0043611C" w:rsidRPr="00DC2F17" w:rsidTr="00074D27">
        <w:tc>
          <w:tcPr>
            <w:tcW w:w="4788" w:type="dxa"/>
          </w:tcPr>
          <w:p w:rsidR="0043611C" w:rsidRPr="00DC2F17" w:rsidDel="0043611C" w:rsidRDefault="000323A1"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22</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Search and seizure of stored computer data </w:t>
            </w:r>
          </w:p>
        </w:tc>
        <w:tc>
          <w:tcPr>
            <w:tcW w:w="4788" w:type="dxa"/>
          </w:tcPr>
          <w:p w:rsidR="0043611C" w:rsidRPr="00DC2F17" w:rsidRDefault="000323A1" w:rsidP="00D07474">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19</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Search and seizure of stored computer data</w:t>
            </w:r>
          </w:p>
        </w:tc>
      </w:tr>
      <w:tr w:rsidR="0043611C" w:rsidRPr="00DC2F17" w:rsidTr="00074D27">
        <w:tc>
          <w:tcPr>
            <w:tcW w:w="4788" w:type="dxa"/>
          </w:tcPr>
          <w:p w:rsidR="0043611C" w:rsidRPr="00DC2F17" w:rsidDel="0043611C" w:rsidRDefault="000323A1"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23</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Real time collection of traffic data </w:t>
            </w:r>
          </w:p>
        </w:tc>
        <w:tc>
          <w:tcPr>
            <w:tcW w:w="4788" w:type="dxa"/>
          </w:tcPr>
          <w:p w:rsidR="0043611C" w:rsidRPr="00DC2F17" w:rsidRDefault="000323A1" w:rsidP="00D07474">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20</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Real time collection of traffic data</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24</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Interception of content data</w:t>
            </w:r>
          </w:p>
        </w:tc>
        <w:tc>
          <w:tcPr>
            <w:tcW w:w="4788" w:type="dxa"/>
          </w:tcPr>
          <w:p w:rsidR="0043611C"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Article 21</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Interception of content data</w:t>
            </w:r>
          </w:p>
        </w:tc>
      </w:tr>
      <w:tr w:rsidR="0043611C" w:rsidRPr="00DC2F17" w:rsidTr="00074D27">
        <w:tc>
          <w:tcPr>
            <w:tcW w:w="4788" w:type="dxa"/>
          </w:tcPr>
          <w:p w:rsidR="0043611C" w:rsidRPr="00DC2F17" w:rsidDel="0043611C" w:rsidRDefault="000323A1"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25</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General principles relating to international cooperation </w:t>
            </w:r>
          </w:p>
        </w:tc>
        <w:tc>
          <w:tcPr>
            <w:tcW w:w="4788" w:type="dxa"/>
          </w:tcPr>
          <w:p w:rsidR="0043611C" w:rsidRPr="00DC2F17" w:rsidRDefault="000323A1" w:rsidP="00D07474">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23</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General principles relating to international co-operation</w:t>
            </w:r>
          </w:p>
        </w:tc>
      </w:tr>
      <w:tr w:rsidR="0043611C" w:rsidRPr="00DC2F17" w:rsidTr="00074D27">
        <w:tc>
          <w:tcPr>
            <w:tcW w:w="4788" w:type="dxa"/>
          </w:tcPr>
          <w:p w:rsidR="0043611C" w:rsidRPr="00DC2F17" w:rsidDel="0043611C"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Clause 26</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Extradition </w:t>
            </w:r>
          </w:p>
        </w:tc>
        <w:tc>
          <w:tcPr>
            <w:tcW w:w="4788" w:type="dxa"/>
          </w:tcPr>
          <w:p w:rsidR="0043611C" w:rsidRPr="00DC2F17" w:rsidRDefault="000323A1" w:rsidP="00D07474">
            <w:pPr>
              <w:jc w:val="left"/>
              <w:rPr>
                <w:rFonts w:ascii="Century Gothic" w:hAnsi="Century Gothic" w:cstheme="minorHAnsi"/>
                <w:sz w:val="24"/>
                <w:szCs w:val="24"/>
              </w:rPr>
            </w:pPr>
            <w:r w:rsidRPr="00DC2F17">
              <w:rPr>
                <w:rFonts w:ascii="Century Gothic" w:hAnsi="Century Gothic" w:cstheme="minorHAnsi"/>
                <w:sz w:val="24"/>
                <w:szCs w:val="24"/>
              </w:rPr>
              <w:t>Article 24</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Extradition</w:t>
            </w:r>
          </w:p>
        </w:tc>
      </w:tr>
      <w:tr w:rsidR="00074D27" w:rsidRPr="00DC2F17" w:rsidTr="00074D27">
        <w:tc>
          <w:tcPr>
            <w:tcW w:w="4788" w:type="dxa"/>
          </w:tcPr>
          <w:p w:rsidR="00074D27" w:rsidRPr="00DC2F17" w:rsidRDefault="001F3487" w:rsidP="00D07474">
            <w:pPr>
              <w:jc w:val="left"/>
              <w:rPr>
                <w:rFonts w:ascii="Century Gothic" w:hAnsi="Century Gothic" w:cstheme="minorHAnsi"/>
                <w:sz w:val="24"/>
                <w:szCs w:val="24"/>
              </w:rPr>
            </w:pPr>
            <w:r w:rsidRPr="00DC2F17">
              <w:rPr>
                <w:rFonts w:ascii="Century Gothic" w:hAnsi="Century Gothic" w:cstheme="minorHAnsi"/>
                <w:sz w:val="24"/>
                <w:szCs w:val="24"/>
              </w:rPr>
              <w:t>Clause 27</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Spontaneous information </w:t>
            </w:r>
          </w:p>
        </w:tc>
        <w:tc>
          <w:tcPr>
            <w:tcW w:w="4788" w:type="dxa"/>
          </w:tcPr>
          <w:p w:rsidR="00074D27" w:rsidRPr="00DC2F17" w:rsidRDefault="001F3487" w:rsidP="00D07474">
            <w:pPr>
              <w:jc w:val="left"/>
              <w:rPr>
                <w:rFonts w:ascii="Century Gothic" w:hAnsi="Century Gothic" w:cstheme="minorHAnsi"/>
                <w:sz w:val="24"/>
                <w:szCs w:val="24"/>
              </w:rPr>
            </w:pPr>
            <w:r w:rsidRPr="00DC2F17">
              <w:rPr>
                <w:rFonts w:ascii="Century Gothic" w:hAnsi="Century Gothic" w:cstheme="minorHAnsi"/>
                <w:sz w:val="24"/>
                <w:szCs w:val="24"/>
              </w:rPr>
              <w:t>Article 26</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Spontaneous information</w:t>
            </w:r>
          </w:p>
        </w:tc>
      </w:tr>
      <w:tr w:rsidR="000323A1" w:rsidRPr="00DC2F17" w:rsidTr="00074D27">
        <w:tc>
          <w:tcPr>
            <w:tcW w:w="4788" w:type="dxa"/>
          </w:tcPr>
          <w:p w:rsidR="000323A1" w:rsidRPr="00DC2F17" w:rsidRDefault="001F3487"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28</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Confidentiality and limitation on use </w:t>
            </w:r>
          </w:p>
        </w:tc>
        <w:tc>
          <w:tcPr>
            <w:tcW w:w="4788" w:type="dxa"/>
          </w:tcPr>
          <w:p w:rsidR="000323A1" w:rsidRPr="00DC2F17" w:rsidRDefault="001F3487" w:rsidP="00D07474">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28</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Confidentiality and limitation on use</w:t>
            </w:r>
          </w:p>
        </w:tc>
      </w:tr>
      <w:tr w:rsidR="001F3487" w:rsidRPr="00DC2F17" w:rsidTr="00074D27">
        <w:tc>
          <w:tcPr>
            <w:tcW w:w="4788" w:type="dxa"/>
          </w:tcPr>
          <w:p w:rsidR="001F3487" w:rsidRPr="00DC2F17" w:rsidRDefault="001F3487"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29</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Expedited preservation of stored computer data </w:t>
            </w:r>
          </w:p>
        </w:tc>
        <w:tc>
          <w:tcPr>
            <w:tcW w:w="4788" w:type="dxa"/>
          </w:tcPr>
          <w:p w:rsidR="001F3487" w:rsidRPr="00DC2F17" w:rsidRDefault="001F3487" w:rsidP="00126FA9">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29</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Expedited preservation </w:t>
            </w:r>
            <w:r w:rsidR="00573D30" w:rsidRPr="00DC2F17">
              <w:rPr>
                <w:rFonts w:ascii="Century Gothic" w:hAnsi="Century Gothic" w:cstheme="minorHAnsi"/>
                <w:sz w:val="24"/>
                <w:szCs w:val="24"/>
              </w:rPr>
              <w:t>of stored</w:t>
            </w:r>
            <w:r w:rsidRPr="00DC2F17">
              <w:rPr>
                <w:rFonts w:ascii="Century Gothic" w:hAnsi="Century Gothic" w:cstheme="minorHAnsi"/>
                <w:sz w:val="24"/>
                <w:szCs w:val="24"/>
              </w:rPr>
              <w:t xml:space="preserve"> computer data</w:t>
            </w:r>
          </w:p>
        </w:tc>
      </w:tr>
      <w:tr w:rsidR="001F3487" w:rsidRPr="00DC2F17" w:rsidTr="00074D27">
        <w:tc>
          <w:tcPr>
            <w:tcW w:w="4788" w:type="dxa"/>
          </w:tcPr>
          <w:p w:rsidR="001F3487" w:rsidRPr="00DC2F17" w:rsidRDefault="001F3487"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30</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Expedited preservation of stored traffic data </w:t>
            </w:r>
          </w:p>
        </w:tc>
        <w:tc>
          <w:tcPr>
            <w:tcW w:w="4788" w:type="dxa"/>
          </w:tcPr>
          <w:p w:rsidR="001F3487" w:rsidRPr="00DC2F17" w:rsidRDefault="001F3487" w:rsidP="00126FA9">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30</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Expedited preservation of stored traffic data</w:t>
            </w:r>
          </w:p>
        </w:tc>
      </w:tr>
      <w:tr w:rsidR="001F3487" w:rsidRPr="00DC2F17" w:rsidTr="00074D27">
        <w:tc>
          <w:tcPr>
            <w:tcW w:w="4788" w:type="dxa"/>
          </w:tcPr>
          <w:p w:rsidR="001F3487" w:rsidRPr="00DC2F17" w:rsidRDefault="001F3487"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 xml:space="preserve">Clause 31- Mutual assistance regarding accessing of stored computer data </w:t>
            </w:r>
          </w:p>
        </w:tc>
        <w:tc>
          <w:tcPr>
            <w:tcW w:w="4788" w:type="dxa"/>
          </w:tcPr>
          <w:p w:rsidR="001F3487" w:rsidRPr="00DC2F17" w:rsidRDefault="001F3487" w:rsidP="00126FA9">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31</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Mutual assistance regarding accessing of stored computer data</w:t>
            </w:r>
          </w:p>
        </w:tc>
      </w:tr>
      <w:tr w:rsidR="001F3487" w:rsidRPr="00DC2F17" w:rsidTr="00074D27">
        <w:tc>
          <w:tcPr>
            <w:tcW w:w="4788" w:type="dxa"/>
          </w:tcPr>
          <w:p w:rsidR="001F3487" w:rsidRPr="00DC2F17" w:rsidRDefault="001F3487" w:rsidP="00D07474">
            <w:pPr>
              <w:ind w:left="1276" w:hanging="1276"/>
              <w:jc w:val="left"/>
              <w:rPr>
                <w:rFonts w:ascii="Century Gothic" w:hAnsi="Century Gothic" w:cstheme="minorHAnsi"/>
                <w:sz w:val="24"/>
                <w:szCs w:val="24"/>
              </w:rPr>
            </w:pPr>
            <w:r w:rsidRPr="00DC2F17">
              <w:rPr>
                <w:rFonts w:ascii="Century Gothic" w:hAnsi="Century Gothic" w:cstheme="minorHAnsi"/>
                <w:sz w:val="24"/>
                <w:szCs w:val="24"/>
              </w:rPr>
              <w:t>Clause 32</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Transborder access to stored computer data with consent or where publicly available </w:t>
            </w:r>
          </w:p>
        </w:tc>
        <w:tc>
          <w:tcPr>
            <w:tcW w:w="4788" w:type="dxa"/>
          </w:tcPr>
          <w:p w:rsidR="001F3487" w:rsidRPr="00DC2F17" w:rsidRDefault="001F3487" w:rsidP="00126FA9">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32</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Trans-border access to stored computer data with consent or where publicly available</w:t>
            </w:r>
          </w:p>
        </w:tc>
      </w:tr>
      <w:tr w:rsidR="001F3487" w:rsidRPr="00DC2F17" w:rsidTr="00074D27">
        <w:tc>
          <w:tcPr>
            <w:tcW w:w="4788" w:type="dxa"/>
          </w:tcPr>
          <w:p w:rsidR="001F3487" w:rsidRPr="00DC2F17" w:rsidRDefault="001F3487"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33</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Mutual assistance regarding the real-time collection of traffic data </w:t>
            </w:r>
          </w:p>
        </w:tc>
        <w:tc>
          <w:tcPr>
            <w:tcW w:w="4788" w:type="dxa"/>
          </w:tcPr>
          <w:p w:rsidR="001F3487" w:rsidRPr="00DC2F17" w:rsidRDefault="001F3487" w:rsidP="00126FA9">
            <w:pPr>
              <w:ind w:left="1308" w:hanging="1276"/>
              <w:jc w:val="left"/>
              <w:rPr>
                <w:rFonts w:ascii="Century Gothic" w:hAnsi="Century Gothic" w:cstheme="minorHAnsi"/>
                <w:sz w:val="24"/>
                <w:szCs w:val="24"/>
              </w:rPr>
            </w:pPr>
            <w:r w:rsidRPr="00DC2F17">
              <w:rPr>
                <w:rFonts w:ascii="Century Gothic" w:hAnsi="Century Gothic" w:cstheme="minorHAnsi"/>
                <w:sz w:val="24"/>
                <w:szCs w:val="24"/>
              </w:rPr>
              <w:t>Article 33</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Mutual assistance regarding the real-time collection of traffic data</w:t>
            </w:r>
          </w:p>
        </w:tc>
      </w:tr>
      <w:tr w:rsidR="001F3487" w:rsidRPr="00DC2F17" w:rsidTr="00074D27">
        <w:tc>
          <w:tcPr>
            <w:tcW w:w="4788" w:type="dxa"/>
          </w:tcPr>
          <w:p w:rsidR="001F3487" w:rsidRPr="00DC2F17" w:rsidRDefault="001F3487" w:rsidP="00D07474">
            <w:pPr>
              <w:ind w:left="1134" w:hanging="1134"/>
              <w:jc w:val="left"/>
              <w:rPr>
                <w:rFonts w:ascii="Century Gothic" w:hAnsi="Century Gothic" w:cstheme="minorHAnsi"/>
                <w:sz w:val="24"/>
                <w:szCs w:val="24"/>
              </w:rPr>
            </w:pPr>
            <w:r w:rsidRPr="00DC2F17">
              <w:rPr>
                <w:rFonts w:ascii="Century Gothic" w:hAnsi="Century Gothic" w:cstheme="minorHAnsi"/>
                <w:sz w:val="24"/>
                <w:szCs w:val="24"/>
              </w:rPr>
              <w:t>Clause 34</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Mutual assistance regarding the interception of content data </w:t>
            </w:r>
          </w:p>
        </w:tc>
        <w:tc>
          <w:tcPr>
            <w:tcW w:w="4788" w:type="dxa"/>
          </w:tcPr>
          <w:p w:rsidR="001F3487" w:rsidRPr="00DC2F17" w:rsidRDefault="001F3487" w:rsidP="00126FA9">
            <w:pPr>
              <w:ind w:left="1308" w:hanging="1308"/>
              <w:jc w:val="left"/>
              <w:rPr>
                <w:rFonts w:ascii="Century Gothic" w:hAnsi="Century Gothic" w:cstheme="minorHAnsi"/>
                <w:sz w:val="24"/>
                <w:szCs w:val="24"/>
              </w:rPr>
            </w:pPr>
            <w:r w:rsidRPr="00DC2F17">
              <w:rPr>
                <w:rFonts w:ascii="Century Gothic" w:hAnsi="Century Gothic" w:cstheme="minorHAnsi"/>
                <w:sz w:val="24"/>
                <w:szCs w:val="24"/>
              </w:rPr>
              <w:t>Article 34</w:t>
            </w:r>
            <w:r w:rsidR="00126FA9" w:rsidRPr="00DC2F17">
              <w:rPr>
                <w:rFonts w:ascii="Century Gothic" w:hAnsi="Century Gothic" w:cstheme="minorHAnsi"/>
                <w:sz w:val="24"/>
                <w:szCs w:val="24"/>
              </w:rPr>
              <w:t xml:space="preserve"> -  </w:t>
            </w:r>
            <w:r w:rsidRPr="00DC2F17">
              <w:rPr>
                <w:rFonts w:ascii="Century Gothic" w:hAnsi="Century Gothic" w:cstheme="minorHAnsi"/>
                <w:sz w:val="24"/>
                <w:szCs w:val="24"/>
              </w:rPr>
              <w:t xml:space="preserve"> Mutual assistance regarding the interception of content data</w:t>
            </w:r>
          </w:p>
        </w:tc>
      </w:tr>
      <w:tr w:rsidR="001F3487" w:rsidRPr="00DC2F17" w:rsidTr="00074D27">
        <w:tc>
          <w:tcPr>
            <w:tcW w:w="4788" w:type="dxa"/>
          </w:tcPr>
          <w:p w:rsidR="001F3487" w:rsidRPr="00DC2F17" w:rsidRDefault="001F3487" w:rsidP="00D07474">
            <w:pPr>
              <w:jc w:val="left"/>
              <w:rPr>
                <w:rFonts w:ascii="Century Gothic" w:hAnsi="Century Gothic" w:cstheme="minorHAnsi"/>
                <w:sz w:val="24"/>
                <w:szCs w:val="24"/>
              </w:rPr>
            </w:pPr>
            <w:r w:rsidRPr="00DC2F17">
              <w:rPr>
                <w:rFonts w:ascii="Century Gothic" w:hAnsi="Century Gothic" w:cstheme="minorHAnsi"/>
                <w:sz w:val="24"/>
                <w:szCs w:val="24"/>
              </w:rPr>
              <w:t>Clause 35</w:t>
            </w:r>
            <w:r w:rsidR="00D07474"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- 24/7 Network </w:t>
            </w:r>
          </w:p>
        </w:tc>
        <w:tc>
          <w:tcPr>
            <w:tcW w:w="4788" w:type="dxa"/>
          </w:tcPr>
          <w:p w:rsidR="001F3487" w:rsidRPr="00DC2F17" w:rsidRDefault="001F3487" w:rsidP="00D07474">
            <w:pPr>
              <w:jc w:val="left"/>
              <w:rPr>
                <w:rFonts w:ascii="Century Gothic" w:hAnsi="Century Gothic" w:cstheme="minorHAnsi"/>
                <w:sz w:val="24"/>
                <w:szCs w:val="24"/>
              </w:rPr>
            </w:pPr>
            <w:r w:rsidRPr="00DC2F17">
              <w:rPr>
                <w:rFonts w:ascii="Century Gothic" w:hAnsi="Century Gothic" w:cstheme="minorHAnsi"/>
                <w:sz w:val="24"/>
                <w:szCs w:val="24"/>
              </w:rPr>
              <w:t>Article 35</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 </w:t>
            </w:r>
            <w:r w:rsidR="00126FA9" w:rsidRPr="00DC2F17">
              <w:rPr>
                <w:rFonts w:ascii="Century Gothic" w:hAnsi="Century Gothic" w:cstheme="minorHAnsi"/>
                <w:sz w:val="24"/>
                <w:szCs w:val="24"/>
              </w:rPr>
              <w:t xml:space="preserve">  </w:t>
            </w:r>
            <w:r w:rsidRPr="00DC2F17">
              <w:rPr>
                <w:rFonts w:ascii="Century Gothic" w:hAnsi="Century Gothic" w:cstheme="minorHAnsi"/>
                <w:sz w:val="24"/>
                <w:szCs w:val="24"/>
              </w:rPr>
              <w:t>24/7 Network</w:t>
            </w:r>
          </w:p>
        </w:tc>
      </w:tr>
    </w:tbl>
    <w:p w:rsidR="00074D27" w:rsidRPr="00DC2F17" w:rsidRDefault="00074D27" w:rsidP="006A03F2">
      <w:pPr>
        <w:rPr>
          <w:rFonts w:ascii="Century Gothic" w:hAnsi="Century Gothic" w:cstheme="minorHAnsi"/>
          <w:sz w:val="24"/>
          <w:szCs w:val="24"/>
        </w:rPr>
      </w:pPr>
    </w:p>
    <w:p w:rsidR="00AB61C8" w:rsidRPr="00DC2F17" w:rsidRDefault="00AB61C8" w:rsidP="00AB61C8">
      <w:pPr>
        <w:rPr>
          <w:rFonts w:ascii="Century Gothic" w:hAnsi="Century Gothic" w:cstheme="minorHAnsi"/>
          <w:sz w:val="24"/>
          <w:szCs w:val="24"/>
        </w:rPr>
      </w:pPr>
    </w:p>
    <w:p w:rsidR="00AB61C8" w:rsidRPr="00DC2F17" w:rsidRDefault="00195B29" w:rsidP="00AB61C8">
      <w:pPr>
        <w:rPr>
          <w:rFonts w:ascii="Century Gothic" w:hAnsi="Century Gothic" w:cstheme="minorHAnsi"/>
          <w:sz w:val="24"/>
          <w:szCs w:val="24"/>
        </w:rPr>
      </w:pPr>
      <w:r w:rsidRPr="00DC2F17">
        <w:rPr>
          <w:rFonts w:ascii="Century Gothic" w:hAnsi="Century Gothic" w:cstheme="minorHAnsi"/>
          <w:sz w:val="24"/>
          <w:szCs w:val="24"/>
        </w:rPr>
        <w:t xml:space="preserve">Pursuant to Clause 3(2) of the proposed Cybercrime Bill, the scope of its application includes: </w:t>
      </w:r>
    </w:p>
    <w:p w:rsidR="00195B29" w:rsidRPr="00DC2F17" w:rsidRDefault="00195B29" w:rsidP="00AB61C8">
      <w:pPr>
        <w:rPr>
          <w:rFonts w:ascii="Century Gothic" w:hAnsi="Century Gothic" w:cstheme="minorHAnsi"/>
          <w:sz w:val="24"/>
          <w:szCs w:val="24"/>
        </w:rPr>
      </w:pPr>
    </w:p>
    <w:p w:rsidR="00AB61C8" w:rsidRPr="00DC2F17" w:rsidRDefault="00AB61C8" w:rsidP="00195B29">
      <w:pPr>
        <w:ind w:firstLine="720"/>
        <w:rPr>
          <w:rFonts w:ascii="Century Gothic" w:hAnsi="Century Gothic" w:cstheme="minorHAnsi"/>
        </w:rPr>
      </w:pPr>
      <w:r w:rsidRPr="00DC2F17">
        <w:rPr>
          <w:rFonts w:ascii="Century Gothic" w:hAnsi="Century Gothic" w:cstheme="minorHAnsi"/>
        </w:rPr>
        <w:t xml:space="preserve">(a) where a person commits an offence under this Act while being present in Fiji; </w:t>
      </w:r>
    </w:p>
    <w:p w:rsidR="00AB61C8" w:rsidRPr="00DC2F17" w:rsidRDefault="00AB61C8" w:rsidP="00195B29">
      <w:pPr>
        <w:ind w:firstLine="720"/>
        <w:rPr>
          <w:rFonts w:ascii="Century Gothic" w:hAnsi="Century Gothic" w:cstheme="minorHAnsi"/>
        </w:rPr>
      </w:pPr>
      <w:r w:rsidRPr="00DC2F17">
        <w:rPr>
          <w:rFonts w:ascii="Century Gothic" w:hAnsi="Century Gothic" w:cstheme="minorHAnsi"/>
        </w:rPr>
        <w:t>(b)  on board a ship flying the flag of Fiji;</w:t>
      </w:r>
    </w:p>
    <w:p w:rsidR="00AB61C8" w:rsidRPr="00DC2F17" w:rsidRDefault="00AB61C8" w:rsidP="00195B29">
      <w:pPr>
        <w:ind w:firstLine="720"/>
        <w:rPr>
          <w:rFonts w:ascii="Century Gothic" w:hAnsi="Century Gothic" w:cstheme="minorHAnsi"/>
        </w:rPr>
      </w:pPr>
      <w:r w:rsidRPr="00DC2F17">
        <w:rPr>
          <w:rFonts w:ascii="Century Gothic" w:hAnsi="Century Gothic" w:cstheme="minorHAnsi"/>
        </w:rPr>
        <w:t xml:space="preserve">(c)  on board an aircraft registered under the laws of Fiji; </w:t>
      </w:r>
    </w:p>
    <w:p w:rsidR="00AB61C8" w:rsidRPr="00DC2F17" w:rsidRDefault="00AB61C8" w:rsidP="00195B29">
      <w:pPr>
        <w:ind w:left="1134" w:hanging="414"/>
        <w:rPr>
          <w:rFonts w:ascii="Century Gothic" w:hAnsi="Century Gothic" w:cstheme="minorHAnsi"/>
        </w:rPr>
      </w:pPr>
      <w:r w:rsidRPr="00DC2F17">
        <w:rPr>
          <w:rFonts w:ascii="Century Gothic" w:hAnsi="Century Gothic" w:cstheme="minorHAnsi"/>
        </w:rPr>
        <w:t xml:space="preserve">(d)  </w:t>
      </w:r>
      <w:r w:rsidR="00573D30" w:rsidRPr="00DC2F17">
        <w:rPr>
          <w:rFonts w:ascii="Century Gothic" w:hAnsi="Century Gothic" w:cstheme="minorHAnsi"/>
        </w:rPr>
        <w:t>where the alleged conduct was committed by a Fijian citizen, if the offence is</w:t>
      </w:r>
      <w:r w:rsidRPr="00DC2F17">
        <w:rPr>
          <w:rFonts w:ascii="Century Gothic" w:hAnsi="Century Gothic" w:cstheme="minorHAnsi"/>
        </w:rPr>
        <w:t xml:space="preserve"> punishable under criminal law where it was committed </w:t>
      </w:r>
      <w:r w:rsidR="00195B29" w:rsidRPr="00DC2F17">
        <w:rPr>
          <w:rFonts w:ascii="Century Gothic" w:hAnsi="Century Gothic" w:cstheme="minorHAnsi"/>
        </w:rPr>
        <w:t xml:space="preserve">or if the offence is committed </w:t>
      </w:r>
      <w:r w:rsidRPr="00DC2F17">
        <w:rPr>
          <w:rFonts w:ascii="Century Gothic" w:hAnsi="Century Gothic" w:cstheme="minorHAnsi"/>
        </w:rPr>
        <w:t xml:space="preserve">outside the territorial jurisdiction of any State; </w:t>
      </w:r>
    </w:p>
    <w:p w:rsidR="00AB61C8" w:rsidRPr="00DC2F17" w:rsidRDefault="00AB61C8" w:rsidP="00195B29">
      <w:pPr>
        <w:ind w:left="1134" w:hanging="414"/>
        <w:rPr>
          <w:rFonts w:ascii="Century Gothic" w:hAnsi="Century Gothic" w:cstheme="minorHAnsi"/>
        </w:rPr>
      </w:pPr>
      <w:r w:rsidRPr="00DC2F17">
        <w:rPr>
          <w:rFonts w:ascii="Century Gothic" w:hAnsi="Century Gothic" w:cstheme="minorHAnsi"/>
        </w:rPr>
        <w:t xml:space="preserve">(e)  where the computer, computer </w:t>
      </w:r>
      <w:r w:rsidR="00573D30" w:rsidRPr="00DC2F17">
        <w:rPr>
          <w:rFonts w:ascii="Century Gothic" w:hAnsi="Century Gothic" w:cstheme="minorHAnsi"/>
        </w:rPr>
        <w:t>system, device</w:t>
      </w:r>
      <w:r w:rsidRPr="00DC2F17">
        <w:rPr>
          <w:rFonts w:ascii="Century Gothic" w:hAnsi="Century Gothic" w:cstheme="minorHAnsi"/>
        </w:rPr>
        <w:t xml:space="preserve">, </w:t>
      </w:r>
      <w:r w:rsidR="00573D30" w:rsidRPr="00DC2F17">
        <w:rPr>
          <w:rFonts w:ascii="Century Gothic" w:hAnsi="Century Gothic" w:cstheme="minorHAnsi"/>
        </w:rPr>
        <w:t>computer data or</w:t>
      </w:r>
      <w:r w:rsidRPr="00DC2F17">
        <w:rPr>
          <w:rFonts w:ascii="Century Gothic" w:hAnsi="Century Gothic" w:cstheme="minorHAnsi"/>
        </w:rPr>
        <w:t xml:space="preserve"> information affected or which was to be affected, by the act which constitu</w:t>
      </w:r>
      <w:r w:rsidR="00195B29" w:rsidRPr="00DC2F17">
        <w:rPr>
          <w:rFonts w:ascii="Century Gothic" w:hAnsi="Century Gothic" w:cstheme="minorHAnsi"/>
        </w:rPr>
        <w:t xml:space="preserve">ted an offence under this Act, </w:t>
      </w:r>
      <w:r w:rsidRPr="00DC2F17">
        <w:rPr>
          <w:rFonts w:ascii="Century Gothic" w:hAnsi="Century Gothic" w:cstheme="minorHAnsi"/>
        </w:rPr>
        <w:t xml:space="preserve">was at the material time lawfully accessible in Fiji; </w:t>
      </w:r>
    </w:p>
    <w:p w:rsidR="00AB61C8" w:rsidRPr="00DC2F17" w:rsidRDefault="00AB61C8" w:rsidP="00195B29">
      <w:pPr>
        <w:ind w:left="1134" w:hanging="414"/>
        <w:rPr>
          <w:rFonts w:ascii="Century Gothic" w:hAnsi="Century Gothic" w:cstheme="minorHAnsi"/>
        </w:rPr>
      </w:pPr>
      <w:r w:rsidRPr="00DC2F17">
        <w:rPr>
          <w:rFonts w:ascii="Century Gothic" w:hAnsi="Century Gothic" w:cstheme="minorHAnsi"/>
        </w:rPr>
        <w:t xml:space="preserve">(f)  </w:t>
      </w:r>
      <w:r w:rsidR="00573D30" w:rsidRPr="00DC2F17">
        <w:rPr>
          <w:rFonts w:ascii="Century Gothic" w:hAnsi="Century Gothic" w:cstheme="minorHAnsi"/>
        </w:rPr>
        <w:t>where the</w:t>
      </w:r>
      <w:r w:rsidRPr="00DC2F17">
        <w:rPr>
          <w:rFonts w:ascii="Century Gothic" w:hAnsi="Century Gothic" w:cstheme="minorHAnsi"/>
        </w:rPr>
        <w:t xml:space="preserve"> service, including any computer storage, </w:t>
      </w:r>
      <w:r w:rsidR="00573D30" w:rsidRPr="00DC2F17">
        <w:rPr>
          <w:rFonts w:ascii="Century Gothic" w:hAnsi="Century Gothic" w:cstheme="minorHAnsi"/>
        </w:rPr>
        <w:t>or device</w:t>
      </w:r>
      <w:r w:rsidRPr="00DC2F17">
        <w:rPr>
          <w:rFonts w:ascii="Century Gothic" w:hAnsi="Century Gothic" w:cstheme="minorHAnsi"/>
        </w:rPr>
        <w:t xml:space="preserve"> </w:t>
      </w:r>
      <w:r w:rsidR="00573D30" w:rsidRPr="00DC2F17">
        <w:rPr>
          <w:rFonts w:ascii="Century Gothic" w:hAnsi="Century Gothic" w:cstheme="minorHAnsi"/>
        </w:rPr>
        <w:t>or computer data or</w:t>
      </w:r>
      <w:r w:rsidRPr="00DC2F17">
        <w:rPr>
          <w:rFonts w:ascii="Century Gothic" w:hAnsi="Century Gothic" w:cstheme="minorHAnsi"/>
        </w:rPr>
        <w:t xml:space="preserve"> information processing service, used in the commissio</w:t>
      </w:r>
      <w:r w:rsidR="00195B29" w:rsidRPr="00DC2F17">
        <w:rPr>
          <w:rFonts w:ascii="Century Gothic" w:hAnsi="Century Gothic" w:cstheme="minorHAnsi"/>
        </w:rPr>
        <w:t xml:space="preserve">n of an offence under this Act </w:t>
      </w:r>
      <w:r w:rsidRPr="00DC2F17">
        <w:rPr>
          <w:rFonts w:ascii="Century Gothic" w:hAnsi="Century Gothic" w:cstheme="minorHAnsi"/>
        </w:rPr>
        <w:t>was accessible in Fiji; and</w:t>
      </w:r>
    </w:p>
    <w:p w:rsidR="00AB61C8" w:rsidRPr="00DC2F17" w:rsidRDefault="00195B29" w:rsidP="00195B29">
      <w:pPr>
        <w:ind w:left="1134" w:hanging="414"/>
        <w:rPr>
          <w:rFonts w:ascii="Century Gothic" w:hAnsi="Century Gothic" w:cstheme="minorHAnsi"/>
        </w:rPr>
      </w:pPr>
      <w:r w:rsidRPr="00DC2F17">
        <w:rPr>
          <w:rFonts w:ascii="Century Gothic" w:hAnsi="Century Gothic" w:cstheme="minorHAnsi"/>
        </w:rPr>
        <w:t xml:space="preserve">(g)  </w:t>
      </w:r>
      <w:r w:rsidR="00AB61C8" w:rsidRPr="00DC2F17">
        <w:rPr>
          <w:rFonts w:ascii="Century Gothic" w:hAnsi="Century Gothic" w:cstheme="minorHAnsi"/>
        </w:rPr>
        <w:t>where the loss or damage is caused in Fiji by the commission of an offence under this Act, to the State or to a person in Fiji.</w:t>
      </w:r>
    </w:p>
    <w:p w:rsidR="00195B29" w:rsidRPr="00DC2F17" w:rsidRDefault="00195B29" w:rsidP="00195B29">
      <w:pPr>
        <w:rPr>
          <w:rFonts w:ascii="Century Gothic" w:hAnsi="Century Gothic" w:cstheme="minorHAnsi"/>
          <w:sz w:val="24"/>
          <w:szCs w:val="24"/>
        </w:rPr>
      </w:pPr>
    </w:p>
    <w:p w:rsidR="00195B29" w:rsidRPr="00DC2F17" w:rsidRDefault="00195B29" w:rsidP="00195B29">
      <w:pPr>
        <w:rPr>
          <w:rFonts w:ascii="Century Gothic" w:hAnsi="Century Gothic" w:cstheme="minorHAnsi"/>
          <w:sz w:val="24"/>
          <w:szCs w:val="24"/>
        </w:rPr>
      </w:pPr>
      <w:r w:rsidRPr="00DC2F17">
        <w:rPr>
          <w:rFonts w:ascii="Century Gothic" w:hAnsi="Century Gothic" w:cstheme="minorHAnsi"/>
          <w:sz w:val="24"/>
          <w:szCs w:val="24"/>
        </w:rPr>
        <w:t xml:space="preserve">Clause 3(3) further provides that the proposed Bill is also applicable “to an offender present in Fiji when extradition of the person is not possible, solely on the basis of the person’s nationality”. </w:t>
      </w:r>
    </w:p>
    <w:p w:rsidR="008D0454" w:rsidRPr="00DC2F17" w:rsidRDefault="008D0454" w:rsidP="006A03F2">
      <w:pPr>
        <w:rPr>
          <w:rFonts w:ascii="Century Gothic" w:hAnsi="Century Gothic" w:cstheme="minorHAnsi"/>
          <w:b/>
          <w:sz w:val="24"/>
          <w:szCs w:val="24"/>
        </w:rPr>
      </w:pPr>
    </w:p>
    <w:p w:rsidR="005C7686" w:rsidRPr="00DC2F17" w:rsidRDefault="000C2EA2" w:rsidP="005C7686">
      <w:pPr>
        <w:rPr>
          <w:rFonts w:ascii="Century Gothic" w:hAnsi="Century Gothic" w:cstheme="minorHAnsi"/>
          <w:sz w:val="24"/>
          <w:szCs w:val="24"/>
        </w:rPr>
      </w:pPr>
      <w:r w:rsidRPr="00DC2F17">
        <w:rPr>
          <w:rFonts w:ascii="Century Gothic" w:hAnsi="Century Gothic" w:cstheme="minorHAnsi"/>
          <w:sz w:val="24"/>
          <w:szCs w:val="24"/>
        </w:rPr>
        <w:t xml:space="preserve">Clause 4 provides for the savings of certain laws that unless and otherwise expressly provided in the proposed Bill or any other written law, nothing in the proposed Bill affects </w:t>
      </w:r>
      <w:r w:rsidR="005C7686" w:rsidRPr="00DC2F17">
        <w:rPr>
          <w:rFonts w:ascii="Century Gothic" w:hAnsi="Century Gothic" w:cstheme="minorHAnsi"/>
          <w:sz w:val="24"/>
          <w:szCs w:val="24"/>
        </w:rPr>
        <w:t>the liability, trial or punishm</w:t>
      </w:r>
      <w:r w:rsidRPr="00DC2F17">
        <w:rPr>
          <w:rFonts w:ascii="Century Gothic" w:hAnsi="Century Gothic" w:cstheme="minorHAnsi"/>
          <w:sz w:val="24"/>
          <w:szCs w:val="24"/>
        </w:rPr>
        <w:t xml:space="preserve">ent of a person for an offence </w:t>
      </w:r>
      <w:r w:rsidR="005C7686" w:rsidRPr="00DC2F17">
        <w:rPr>
          <w:rFonts w:ascii="Century Gothic" w:hAnsi="Century Gothic" w:cstheme="minorHAnsi"/>
          <w:sz w:val="24"/>
          <w:szCs w:val="24"/>
        </w:rPr>
        <w:t xml:space="preserve">under any other written law. </w:t>
      </w:r>
      <w:r w:rsidRPr="00DC2F17">
        <w:rPr>
          <w:rFonts w:ascii="Century Gothic" w:hAnsi="Century Gothic" w:cstheme="minorHAnsi"/>
          <w:sz w:val="24"/>
          <w:szCs w:val="24"/>
        </w:rPr>
        <w:t xml:space="preserve">Clause 4 further provides that if a person performs an </w:t>
      </w:r>
      <w:r w:rsidR="005C7686" w:rsidRPr="00DC2F17">
        <w:rPr>
          <w:rFonts w:ascii="Century Gothic" w:hAnsi="Century Gothic" w:cstheme="minorHAnsi"/>
          <w:sz w:val="24"/>
          <w:szCs w:val="24"/>
        </w:rPr>
        <w:t xml:space="preserve">act which is punishable both under the </w:t>
      </w:r>
      <w:r w:rsidRPr="00DC2F17">
        <w:rPr>
          <w:rFonts w:ascii="Century Gothic" w:hAnsi="Century Gothic" w:cstheme="minorHAnsi"/>
          <w:sz w:val="24"/>
          <w:szCs w:val="24"/>
        </w:rPr>
        <w:t xml:space="preserve">proposed </w:t>
      </w:r>
      <w:r w:rsidR="005C7686" w:rsidRPr="00DC2F17">
        <w:rPr>
          <w:rFonts w:ascii="Century Gothic" w:hAnsi="Century Gothic" w:cstheme="minorHAnsi"/>
          <w:sz w:val="24"/>
          <w:szCs w:val="24"/>
        </w:rPr>
        <w:t>Bill and any oth</w:t>
      </w:r>
      <w:r w:rsidRPr="00DC2F17">
        <w:rPr>
          <w:rFonts w:ascii="Century Gothic" w:hAnsi="Century Gothic" w:cstheme="minorHAnsi"/>
          <w:sz w:val="24"/>
          <w:szCs w:val="24"/>
        </w:rPr>
        <w:t xml:space="preserve">er written law, the person may </w:t>
      </w:r>
      <w:r w:rsidR="005C7686" w:rsidRPr="00DC2F17">
        <w:rPr>
          <w:rFonts w:ascii="Century Gothic" w:hAnsi="Century Gothic" w:cstheme="minorHAnsi"/>
          <w:sz w:val="24"/>
          <w:szCs w:val="24"/>
        </w:rPr>
        <w:t>only be punished under one such applicable written law.</w:t>
      </w:r>
    </w:p>
    <w:p w:rsidR="000C2EA2" w:rsidRPr="00DC2F17" w:rsidRDefault="000C2EA2"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Part  2  of  the  </w:t>
      </w:r>
      <w:r w:rsidR="000C2EA2" w:rsidRPr="00DC2F17">
        <w:rPr>
          <w:rFonts w:ascii="Century Gothic" w:hAnsi="Century Gothic" w:cstheme="minorHAnsi"/>
          <w:sz w:val="24"/>
          <w:szCs w:val="24"/>
        </w:rPr>
        <w:t xml:space="preserve">proposed </w:t>
      </w:r>
      <w:r w:rsidRPr="00DC2F17">
        <w:rPr>
          <w:rFonts w:ascii="Century Gothic" w:hAnsi="Century Gothic" w:cstheme="minorHAnsi"/>
          <w:sz w:val="24"/>
          <w:szCs w:val="24"/>
        </w:rPr>
        <w:t>Bill  provides  for  offences  against  the  co</w:t>
      </w:r>
      <w:r w:rsidR="000C2EA2" w:rsidRPr="00DC2F17">
        <w:rPr>
          <w:rFonts w:ascii="Century Gothic" w:hAnsi="Century Gothic" w:cstheme="minorHAnsi"/>
          <w:sz w:val="24"/>
          <w:szCs w:val="24"/>
        </w:rPr>
        <w:t xml:space="preserve">nfidentiality,  integrity  and </w:t>
      </w:r>
      <w:r w:rsidRPr="00DC2F17">
        <w:rPr>
          <w:rFonts w:ascii="Century Gothic" w:hAnsi="Century Gothic" w:cstheme="minorHAnsi"/>
          <w:sz w:val="24"/>
          <w:szCs w:val="24"/>
        </w:rPr>
        <w:t>availability of comp</w:t>
      </w:r>
      <w:r w:rsidR="000C2EA2" w:rsidRPr="00DC2F17">
        <w:rPr>
          <w:rFonts w:ascii="Century Gothic" w:hAnsi="Century Gothic" w:cstheme="minorHAnsi"/>
          <w:sz w:val="24"/>
          <w:szCs w:val="24"/>
        </w:rPr>
        <w:t xml:space="preserve">uter data and computer systems and Clause 5 criminalises </w:t>
      </w:r>
      <w:r w:rsidRPr="00DC2F17">
        <w:rPr>
          <w:rFonts w:ascii="Century Gothic" w:hAnsi="Century Gothic" w:cstheme="minorHAnsi"/>
          <w:sz w:val="24"/>
          <w:szCs w:val="24"/>
        </w:rPr>
        <w:t xml:space="preserve"> </w:t>
      </w:r>
      <w:r w:rsidR="00C85A2A" w:rsidRPr="00DC2F17">
        <w:rPr>
          <w:rFonts w:ascii="Century Gothic" w:hAnsi="Century Gothic" w:cstheme="minorHAnsi"/>
          <w:sz w:val="24"/>
          <w:szCs w:val="24"/>
        </w:rPr>
        <w:t xml:space="preserve">intentional </w:t>
      </w:r>
      <w:r w:rsidRPr="00DC2F17">
        <w:rPr>
          <w:rFonts w:ascii="Century Gothic" w:hAnsi="Century Gothic" w:cstheme="minorHAnsi"/>
          <w:sz w:val="24"/>
          <w:szCs w:val="24"/>
        </w:rPr>
        <w:t>unauthorised access to computer systems</w:t>
      </w:r>
      <w:r w:rsidR="00C85A2A" w:rsidRPr="00DC2F17">
        <w:rPr>
          <w:rFonts w:ascii="Century Gothic" w:hAnsi="Century Gothic" w:cstheme="minorHAnsi"/>
          <w:sz w:val="24"/>
          <w:szCs w:val="24"/>
        </w:rPr>
        <w:t xml:space="preserve"> by persons without lawful authority</w:t>
      </w:r>
      <w:r w:rsidRPr="00DC2F17">
        <w:rPr>
          <w:rFonts w:ascii="Century Gothic" w:hAnsi="Century Gothic" w:cstheme="minorHAnsi"/>
          <w:sz w:val="24"/>
          <w:szCs w:val="24"/>
        </w:rPr>
        <w:t xml:space="preserve"> </w:t>
      </w:r>
      <w:r w:rsidR="000C2EA2" w:rsidRPr="00DC2F17">
        <w:rPr>
          <w:rFonts w:ascii="Century Gothic" w:hAnsi="Century Gothic" w:cstheme="minorHAnsi"/>
          <w:sz w:val="24"/>
          <w:szCs w:val="24"/>
        </w:rPr>
        <w:t>and introduces a penal liability of a fine not exceeding $10,000 or imprisonment for a term not exceeding five years or both</w:t>
      </w:r>
      <w:r w:rsidR="00C85A2A" w:rsidRPr="00DC2F17">
        <w:rPr>
          <w:rFonts w:ascii="Century Gothic" w:hAnsi="Century Gothic" w:cstheme="minorHAnsi"/>
          <w:sz w:val="24"/>
          <w:szCs w:val="24"/>
        </w:rPr>
        <w:t xml:space="preserve"> for such an offence</w:t>
      </w:r>
      <w:r w:rsidR="000C2EA2" w:rsidRPr="00DC2F17">
        <w:rPr>
          <w:rFonts w:ascii="Century Gothic" w:hAnsi="Century Gothic" w:cstheme="minorHAnsi"/>
          <w:sz w:val="24"/>
          <w:szCs w:val="24"/>
        </w:rPr>
        <w:t xml:space="preserve"> and in the case of a body corporate, a fine not exceeding $50,000.  Clause 5(5) also provides that </w:t>
      </w:r>
      <w:r w:rsidR="00C87B17" w:rsidRPr="00DC2F17">
        <w:rPr>
          <w:rFonts w:ascii="Century Gothic" w:hAnsi="Century Gothic" w:cstheme="minorHAnsi"/>
          <w:sz w:val="24"/>
          <w:szCs w:val="24"/>
        </w:rPr>
        <w:t>a person is exempted from prosecution, if he or she</w:t>
      </w:r>
      <w:r w:rsidR="000C2EA2" w:rsidRPr="00DC2F17">
        <w:rPr>
          <w:rFonts w:ascii="Century Gothic" w:hAnsi="Century Gothic" w:cstheme="minorHAnsi"/>
          <w:sz w:val="24"/>
          <w:szCs w:val="24"/>
        </w:rPr>
        <w:t xml:space="preserve"> is pe</w:t>
      </w:r>
      <w:r w:rsidR="00C87B17" w:rsidRPr="00DC2F17">
        <w:rPr>
          <w:rFonts w:ascii="Century Gothic" w:hAnsi="Century Gothic" w:cstheme="minorHAnsi"/>
          <w:sz w:val="24"/>
          <w:szCs w:val="24"/>
        </w:rPr>
        <w:t>rmitted or required by a court</w:t>
      </w:r>
      <w:r w:rsidR="000C2EA2" w:rsidRPr="00DC2F17">
        <w:rPr>
          <w:rFonts w:ascii="Century Gothic" w:hAnsi="Century Gothic" w:cstheme="minorHAnsi"/>
          <w:sz w:val="24"/>
          <w:szCs w:val="24"/>
        </w:rPr>
        <w:t xml:space="preserve"> of law or under any other written law to obtain information or take possession of any document or thing. </w:t>
      </w:r>
    </w:p>
    <w:p w:rsidR="000C2EA2" w:rsidRPr="00DC2F17" w:rsidRDefault="000C2EA2" w:rsidP="005C7686">
      <w:pPr>
        <w:rPr>
          <w:rFonts w:ascii="Century Gothic" w:hAnsi="Century Gothic" w:cstheme="minorHAnsi"/>
          <w:sz w:val="24"/>
          <w:szCs w:val="24"/>
        </w:rPr>
      </w:pPr>
    </w:p>
    <w:p w:rsidR="00C5743A" w:rsidRPr="00DC2F17" w:rsidRDefault="00091082" w:rsidP="00C5743A">
      <w:pPr>
        <w:rPr>
          <w:rFonts w:ascii="Century Gothic" w:hAnsi="Century Gothic" w:cstheme="minorHAnsi"/>
          <w:sz w:val="24"/>
          <w:szCs w:val="24"/>
        </w:rPr>
      </w:pPr>
      <w:r w:rsidRPr="00DC2F17">
        <w:rPr>
          <w:rFonts w:ascii="Century Gothic" w:hAnsi="Century Gothic" w:cstheme="minorHAnsi"/>
          <w:sz w:val="24"/>
          <w:szCs w:val="24"/>
        </w:rPr>
        <w:t xml:space="preserve">Clause 6 </w:t>
      </w:r>
      <w:r w:rsidR="005C7686" w:rsidRPr="00DC2F17">
        <w:rPr>
          <w:rFonts w:ascii="Century Gothic" w:hAnsi="Century Gothic" w:cstheme="minorHAnsi"/>
          <w:sz w:val="24"/>
          <w:szCs w:val="24"/>
        </w:rPr>
        <w:t>provides for the offence of unautho</w:t>
      </w:r>
      <w:r w:rsidR="00C5743A" w:rsidRPr="00DC2F17">
        <w:rPr>
          <w:rFonts w:ascii="Century Gothic" w:hAnsi="Century Gothic" w:cstheme="minorHAnsi"/>
          <w:sz w:val="24"/>
          <w:szCs w:val="24"/>
        </w:rPr>
        <w:t xml:space="preserve">rised interception of computer </w:t>
      </w:r>
      <w:r w:rsidR="00F642A3" w:rsidRPr="00DC2F17">
        <w:rPr>
          <w:rFonts w:ascii="Century Gothic" w:hAnsi="Century Gothic" w:cstheme="minorHAnsi"/>
          <w:sz w:val="24"/>
          <w:szCs w:val="24"/>
        </w:rPr>
        <w:t>data or computer</w:t>
      </w:r>
      <w:r w:rsidR="00C5743A"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 xml:space="preserve">systems </w:t>
      </w:r>
      <w:r w:rsidRPr="00DC2F17">
        <w:rPr>
          <w:rFonts w:ascii="Century Gothic" w:hAnsi="Century Gothic" w:cstheme="minorHAnsi"/>
          <w:sz w:val="24"/>
          <w:szCs w:val="24"/>
        </w:rPr>
        <w:t xml:space="preserve">and introduces a penal liability of a fine not exceeding $50,000 or imprisonment for a term not exceeding ten years or both for such an offence and in the case of a body corporate, a fine not exceeding $100,000. </w:t>
      </w:r>
      <w:r w:rsidR="005C7686"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The clause further defines what constitutes an act of interception that includes listening to, recording or acquiring the substance, meaning or purpose of the computer data. </w:t>
      </w:r>
      <w:r w:rsidR="00C5743A" w:rsidRPr="00DC2F17">
        <w:rPr>
          <w:rFonts w:ascii="Century Gothic" w:hAnsi="Century Gothic" w:cstheme="minorHAnsi"/>
          <w:sz w:val="24"/>
          <w:szCs w:val="24"/>
        </w:rPr>
        <w:t xml:space="preserve">Clause 6(4) also provides that a person is exempted from prosecution, if he or she has the expressed consent of the person who sent the computer data and the intended recipient of the computer data; or is permitted or required by a court of law or under any other written law to obtain information or take possession of any document or thing. </w:t>
      </w:r>
    </w:p>
    <w:p w:rsidR="00091082" w:rsidRPr="00DC2F17" w:rsidRDefault="00091082" w:rsidP="005C7686">
      <w:pPr>
        <w:rPr>
          <w:rFonts w:ascii="Century Gothic" w:hAnsi="Century Gothic" w:cstheme="minorHAnsi"/>
          <w:sz w:val="24"/>
          <w:szCs w:val="24"/>
        </w:rPr>
      </w:pPr>
    </w:p>
    <w:p w:rsidR="00F642A3" w:rsidRPr="00DC2F17" w:rsidRDefault="00573D30" w:rsidP="005C7686">
      <w:pPr>
        <w:rPr>
          <w:rFonts w:ascii="Century Gothic" w:hAnsi="Century Gothic" w:cstheme="minorHAnsi"/>
          <w:sz w:val="24"/>
          <w:szCs w:val="24"/>
        </w:rPr>
      </w:pPr>
      <w:r w:rsidRPr="00DC2F17">
        <w:rPr>
          <w:rFonts w:ascii="Century Gothic" w:hAnsi="Century Gothic" w:cstheme="minorHAnsi"/>
          <w:sz w:val="24"/>
          <w:szCs w:val="24"/>
        </w:rPr>
        <w:t>Clause 7 introduces</w:t>
      </w:r>
      <w:r w:rsidR="00F642A3" w:rsidRPr="00DC2F17">
        <w:rPr>
          <w:rFonts w:ascii="Century Gothic" w:hAnsi="Century Gothic" w:cstheme="minorHAnsi"/>
          <w:sz w:val="24"/>
          <w:szCs w:val="24"/>
        </w:rPr>
        <w:t xml:space="preserve"> </w:t>
      </w:r>
      <w:r w:rsidRPr="00DC2F17">
        <w:rPr>
          <w:rFonts w:ascii="Century Gothic" w:hAnsi="Century Gothic" w:cstheme="minorHAnsi"/>
          <w:sz w:val="24"/>
          <w:szCs w:val="24"/>
        </w:rPr>
        <w:t>the offence of unauthorised acts in relation to a</w:t>
      </w:r>
      <w:r w:rsidR="00E202F9"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computer system or computer data</w:t>
      </w:r>
      <w:r w:rsidR="00F642A3" w:rsidRPr="00DC2F17">
        <w:rPr>
          <w:rFonts w:ascii="Century Gothic" w:hAnsi="Century Gothic" w:cstheme="minorHAnsi"/>
          <w:sz w:val="24"/>
          <w:szCs w:val="24"/>
        </w:rPr>
        <w:t xml:space="preserve"> in the event, as per 7(1)(b) the person knows that the act is unauthorised when performing the act. </w:t>
      </w:r>
      <w:r w:rsidR="005C7686" w:rsidRPr="00DC2F17">
        <w:rPr>
          <w:rFonts w:ascii="Century Gothic" w:hAnsi="Century Gothic" w:cstheme="minorHAnsi"/>
          <w:sz w:val="24"/>
          <w:szCs w:val="24"/>
        </w:rPr>
        <w:t xml:space="preserve"> </w:t>
      </w:r>
      <w:r w:rsidR="00F642A3" w:rsidRPr="00DC2F17">
        <w:rPr>
          <w:rFonts w:ascii="Century Gothic" w:hAnsi="Century Gothic" w:cstheme="minorHAnsi"/>
          <w:sz w:val="24"/>
          <w:szCs w:val="24"/>
        </w:rPr>
        <w:t xml:space="preserve">It is illegal data interference when a person who, intentionally and without lawful authority or reasonable excuse interferes with computer data owned or managed by another person by damage to, deletion, deterioration, alteration or suppression of the computer data. This provision applies if the person intends to (a) impair the operation of any computer system (b) prevent or hinder access to any </w:t>
      </w:r>
      <w:r w:rsidR="00E202F9" w:rsidRPr="00DC2F17">
        <w:rPr>
          <w:rFonts w:ascii="Century Gothic" w:hAnsi="Century Gothic" w:cstheme="minorHAnsi"/>
          <w:sz w:val="24"/>
          <w:szCs w:val="24"/>
        </w:rPr>
        <w:t>computer</w:t>
      </w:r>
      <w:r w:rsidR="00F642A3" w:rsidRPr="00DC2F17">
        <w:rPr>
          <w:rFonts w:ascii="Century Gothic" w:hAnsi="Century Gothic" w:cstheme="minorHAnsi"/>
          <w:sz w:val="24"/>
          <w:szCs w:val="24"/>
        </w:rPr>
        <w:t xml:space="preserve"> data held in any computer system (c) impair the operation or the reliability </w:t>
      </w:r>
      <w:r w:rsidR="00E202F9" w:rsidRPr="00DC2F17">
        <w:rPr>
          <w:rFonts w:ascii="Century Gothic" w:hAnsi="Century Gothic" w:cstheme="minorHAnsi"/>
          <w:sz w:val="24"/>
          <w:szCs w:val="24"/>
        </w:rPr>
        <w:t xml:space="preserve">of any such computer data. This provision applies if the person is reckless as to whether the act will amount to deletion, deterioration, alteration and suppression of computer data. </w:t>
      </w:r>
      <w:r w:rsidR="00004B34" w:rsidRPr="00DC2F17">
        <w:rPr>
          <w:rFonts w:ascii="Century Gothic" w:hAnsi="Century Gothic" w:cstheme="minorHAnsi"/>
          <w:sz w:val="24"/>
          <w:szCs w:val="24"/>
        </w:rPr>
        <w:t xml:space="preserve">The act is unauthorised if the person committing the act does not have the responsibility for the computer system or computer data, is entitled to determine whether the act may be performed and does not have prior written consent to act. </w:t>
      </w:r>
      <w:r w:rsidR="00C30460" w:rsidRPr="00DC2F17">
        <w:rPr>
          <w:rFonts w:ascii="Century Gothic" w:hAnsi="Century Gothic" w:cstheme="minorHAnsi"/>
          <w:sz w:val="24"/>
          <w:szCs w:val="24"/>
        </w:rPr>
        <w:t xml:space="preserve">Transgression of this provision attracts a penal liability of a fine not exceeding $50,000 or imprisonment for a term not exceeding 10 years or both in the case of individuals and in the case of a body corporate a fine not exceeding $100,000. </w:t>
      </w:r>
    </w:p>
    <w:p w:rsidR="00F642A3" w:rsidRPr="00DC2F17" w:rsidRDefault="00F642A3" w:rsidP="005C7686">
      <w:pPr>
        <w:rPr>
          <w:rFonts w:ascii="Century Gothic" w:hAnsi="Century Gothic" w:cstheme="minorHAnsi"/>
          <w:sz w:val="24"/>
          <w:szCs w:val="24"/>
        </w:rPr>
      </w:pPr>
    </w:p>
    <w:p w:rsidR="000E4AD4"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8 </w:t>
      </w:r>
      <w:r w:rsidR="00C8479A" w:rsidRPr="00DC2F17">
        <w:rPr>
          <w:rFonts w:ascii="Century Gothic" w:hAnsi="Century Gothic" w:cstheme="minorHAnsi"/>
          <w:sz w:val="24"/>
          <w:szCs w:val="24"/>
        </w:rPr>
        <w:t>introduces</w:t>
      </w:r>
      <w:r w:rsidR="000E4AD4" w:rsidRPr="00DC2F17">
        <w:rPr>
          <w:rFonts w:ascii="Century Gothic" w:hAnsi="Century Gothic" w:cstheme="minorHAnsi"/>
          <w:sz w:val="24"/>
          <w:szCs w:val="24"/>
        </w:rPr>
        <w:t xml:space="preserve"> the offence of </w:t>
      </w:r>
      <w:r w:rsidRPr="00DC2F17">
        <w:rPr>
          <w:rFonts w:ascii="Century Gothic" w:hAnsi="Century Gothic" w:cstheme="minorHAnsi"/>
          <w:sz w:val="24"/>
          <w:szCs w:val="24"/>
        </w:rPr>
        <w:t>unla</w:t>
      </w:r>
      <w:r w:rsidR="000E4AD4" w:rsidRPr="00DC2F17">
        <w:rPr>
          <w:rFonts w:ascii="Century Gothic" w:hAnsi="Century Gothic" w:cstheme="minorHAnsi"/>
          <w:sz w:val="24"/>
          <w:szCs w:val="24"/>
        </w:rPr>
        <w:t xml:space="preserve">wful supply or possession of a </w:t>
      </w:r>
      <w:r w:rsidRPr="00DC2F17">
        <w:rPr>
          <w:rFonts w:ascii="Century Gothic" w:hAnsi="Century Gothic" w:cstheme="minorHAnsi"/>
          <w:sz w:val="24"/>
          <w:szCs w:val="24"/>
        </w:rPr>
        <w:t xml:space="preserve">computer  system  or  other  device,  or  computer  data  </w:t>
      </w:r>
      <w:r w:rsidR="000E4AD4" w:rsidRPr="00DC2F17">
        <w:rPr>
          <w:rFonts w:ascii="Century Gothic" w:hAnsi="Century Gothic" w:cstheme="minorHAnsi"/>
          <w:sz w:val="24"/>
          <w:szCs w:val="24"/>
        </w:rPr>
        <w:t xml:space="preserve">which entails the intentional manufacturing, sale, procurement for use, importation, distribution or otherwise makes available a computer system or any other device, or computer data or computer program designed or adapted primarily for the purpose of committing an offence under this clause, commits an offence and is liable on conviction to a fine not exceeding $50,00 or imprisonment for a term not exceeding 10 years or both in the case of an individual and a fine not exceeding $100,000 in the case of a body corporate. Pursuant to </w:t>
      </w:r>
      <w:r w:rsidR="004E22BF" w:rsidRPr="00DC2F17">
        <w:rPr>
          <w:rFonts w:ascii="Century Gothic" w:hAnsi="Century Gothic" w:cstheme="minorHAnsi"/>
          <w:sz w:val="24"/>
          <w:szCs w:val="24"/>
        </w:rPr>
        <w:t>Clause</w:t>
      </w:r>
      <w:r w:rsidR="000E4AD4" w:rsidRPr="00DC2F17">
        <w:rPr>
          <w:rFonts w:ascii="Century Gothic" w:hAnsi="Century Gothic" w:cstheme="minorHAnsi"/>
          <w:sz w:val="24"/>
          <w:szCs w:val="24"/>
        </w:rPr>
        <w:t xml:space="preserve"> 8(2) a </w:t>
      </w:r>
      <w:r w:rsidR="004E22BF" w:rsidRPr="00DC2F17">
        <w:rPr>
          <w:rFonts w:ascii="Century Gothic" w:hAnsi="Century Gothic" w:cstheme="minorHAnsi"/>
          <w:sz w:val="24"/>
          <w:szCs w:val="24"/>
        </w:rPr>
        <w:t>person</w:t>
      </w:r>
      <w:r w:rsidR="000E4AD4" w:rsidRPr="00DC2F17">
        <w:rPr>
          <w:rFonts w:ascii="Century Gothic" w:hAnsi="Century Gothic" w:cstheme="minorHAnsi"/>
          <w:sz w:val="24"/>
          <w:szCs w:val="24"/>
        </w:rPr>
        <w:t xml:space="preserve"> who is in possession of any computer data or computer program, or a com</w:t>
      </w:r>
      <w:r w:rsidR="004E22BF" w:rsidRPr="00DC2F17">
        <w:rPr>
          <w:rFonts w:ascii="Century Gothic" w:hAnsi="Century Gothic" w:cstheme="minorHAnsi"/>
          <w:sz w:val="24"/>
          <w:szCs w:val="24"/>
        </w:rPr>
        <w:t>p</w:t>
      </w:r>
      <w:r w:rsidR="000E4AD4" w:rsidRPr="00DC2F17">
        <w:rPr>
          <w:rFonts w:ascii="Century Gothic" w:hAnsi="Century Gothic" w:cstheme="minorHAnsi"/>
          <w:sz w:val="24"/>
          <w:szCs w:val="24"/>
        </w:rPr>
        <w:t xml:space="preserve">uter system or any </w:t>
      </w:r>
      <w:r w:rsidR="004E22BF" w:rsidRPr="00DC2F17">
        <w:rPr>
          <w:rFonts w:ascii="Century Gothic" w:hAnsi="Century Gothic" w:cstheme="minorHAnsi"/>
          <w:sz w:val="24"/>
          <w:szCs w:val="24"/>
        </w:rPr>
        <w:t>other device</w:t>
      </w:r>
      <w:r w:rsidR="000E4AD4" w:rsidRPr="00DC2F17">
        <w:rPr>
          <w:rFonts w:ascii="Century Gothic" w:hAnsi="Century Gothic" w:cstheme="minorHAnsi"/>
          <w:sz w:val="24"/>
          <w:szCs w:val="24"/>
        </w:rPr>
        <w:t xml:space="preserve"> designed or adapted primarily for the </w:t>
      </w:r>
      <w:r w:rsidR="004E22BF" w:rsidRPr="00DC2F17">
        <w:rPr>
          <w:rFonts w:ascii="Century Gothic" w:hAnsi="Century Gothic" w:cstheme="minorHAnsi"/>
          <w:sz w:val="24"/>
          <w:szCs w:val="24"/>
        </w:rPr>
        <w:t>purpose</w:t>
      </w:r>
      <w:r w:rsidR="000E4AD4" w:rsidRPr="00DC2F17">
        <w:rPr>
          <w:rFonts w:ascii="Century Gothic" w:hAnsi="Century Gothic" w:cstheme="minorHAnsi"/>
          <w:sz w:val="24"/>
          <w:szCs w:val="24"/>
        </w:rPr>
        <w:t xml:space="preserve"> of committing an offence under this provision with the intention that it be used by the person or anot</w:t>
      </w:r>
      <w:r w:rsidR="004E22BF" w:rsidRPr="00DC2F17">
        <w:rPr>
          <w:rFonts w:ascii="Century Gothic" w:hAnsi="Century Gothic" w:cstheme="minorHAnsi"/>
          <w:sz w:val="24"/>
          <w:szCs w:val="24"/>
        </w:rPr>
        <w:t>her person to commit or facilitates</w:t>
      </w:r>
      <w:r w:rsidR="000E4AD4" w:rsidRPr="00DC2F17">
        <w:rPr>
          <w:rFonts w:ascii="Century Gothic" w:hAnsi="Century Gothic" w:cstheme="minorHAnsi"/>
          <w:sz w:val="24"/>
          <w:szCs w:val="24"/>
        </w:rPr>
        <w:t xml:space="preserve"> the commission of an offence, commits an offence and is liable on conviction to a fine not exceeding $50,000 or </w:t>
      </w:r>
      <w:r w:rsidR="004E22BF" w:rsidRPr="00DC2F17">
        <w:rPr>
          <w:rFonts w:ascii="Century Gothic" w:hAnsi="Century Gothic" w:cstheme="minorHAnsi"/>
          <w:sz w:val="24"/>
          <w:szCs w:val="24"/>
        </w:rPr>
        <w:t>imprisonment</w:t>
      </w:r>
      <w:r w:rsidR="000E4AD4" w:rsidRPr="00DC2F17">
        <w:rPr>
          <w:rFonts w:ascii="Century Gothic" w:hAnsi="Century Gothic" w:cstheme="minorHAnsi"/>
          <w:sz w:val="24"/>
          <w:szCs w:val="24"/>
        </w:rPr>
        <w:t xml:space="preserve"> for a term not exceeding 7 years or both</w:t>
      </w:r>
      <w:r w:rsidR="004E22BF" w:rsidRPr="00DC2F17">
        <w:rPr>
          <w:rFonts w:ascii="Century Gothic" w:hAnsi="Century Gothic" w:cstheme="minorHAnsi"/>
          <w:sz w:val="24"/>
          <w:szCs w:val="24"/>
        </w:rPr>
        <w:t xml:space="preserve"> in the case of an individual and a fine not exceeding $100,000 in the case of a body corporate. </w:t>
      </w:r>
      <w:r w:rsidR="00714A7E" w:rsidRPr="00DC2F17">
        <w:rPr>
          <w:rFonts w:ascii="Century Gothic" w:hAnsi="Century Gothic" w:cstheme="minorHAnsi"/>
          <w:sz w:val="24"/>
          <w:szCs w:val="24"/>
        </w:rPr>
        <w:t xml:space="preserve">Possession of any computer data includes (a) possession of a computer system or computer data storage device that holds or contains the computer data (b) possession of a document in which the computer data is recorded (c) having control of computer data that is in possession of another person. </w:t>
      </w:r>
    </w:p>
    <w:p w:rsidR="000E4AD4" w:rsidRPr="00DC2F17" w:rsidRDefault="000E4AD4" w:rsidP="005C7686">
      <w:pPr>
        <w:rPr>
          <w:rFonts w:ascii="Century Gothic" w:hAnsi="Century Gothic" w:cstheme="minorHAnsi"/>
          <w:sz w:val="24"/>
          <w:szCs w:val="24"/>
        </w:rPr>
      </w:pPr>
    </w:p>
    <w:p w:rsidR="002E18CC" w:rsidRPr="00DC2F17" w:rsidRDefault="002E18CC" w:rsidP="005C7686">
      <w:pPr>
        <w:rPr>
          <w:rFonts w:ascii="Century Gothic" w:hAnsi="Century Gothic" w:cstheme="minorHAnsi"/>
          <w:sz w:val="24"/>
          <w:szCs w:val="24"/>
        </w:rPr>
      </w:pPr>
      <w:r w:rsidRPr="00DC2F17">
        <w:rPr>
          <w:rFonts w:ascii="Century Gothic" w:hAnsi="Century Gothic" w:cstheme="minorHAnsi"/>
          <w:sz w:val="24"/>
          <w:szCs w:val="24"/>
        </w:rPr>
        <w:t>Clause 9 provides for</w:t>
      </w:r>
      <w:r w:rsidR="005C7686" w:rsidRPr="00DC2F17">
        <w:rPr>
          <w:rFonts w:ascii="Century Gothic" w:hAnsi="Century Gothic" w:cstheme="minorHAnsi"/>
          <w:sz w:val="24"/>
          <w:szCs w:val="24"/>
        </w:rPr>
        <w:t xml:space="preserve"> the </w:t>
      </w:r>
      <w:r w:rsidRPr="00DC2F17">
        <w:rPr>
          <w:rFonts w:ascii="Century Gothic" w:hAnsi="Century Gothic" w:cstheme="minorHAnsi"/>
          <w:sz w:val="24"/>
          <w:szCs w:val="24"/>
        </w:rPr>
        <w:t xml:space="preserve">offence </w:t>
      </w:r>
      <w:r w:rsidR="001752A2" w:rsidRPr="00DC2F17">
        <w:rPr>
          <w:rFonts w:ascii="Century Gothic" w:hAnsi="Century Gothic" w:cstheme="minorHAnsi"/>
          <w:sz w:val="24"/>
          <w:szCs w:val="24"/>
        </w:rPr>
        <w:t>of computer</w:t>
      </w:r>
      <w:r w:rsidR="005C7686" w:rsidRPr="00DC2F17">
        <w:rPr>
          <w:rFonts w:ascii="Century Gothic" w:hAnsi="Century Gothic" w:cstheme="minorHAnsi"/>
          <w:sz w:val="24"/>
          <w:szCs w:val="24"/>
        </w:rPr>
        <w:t>-</w:t>
      </w:r>
      <w:r w:rsidR="001752A2" w:rsidRPr="00DC2F17">
        <w:rPr>
          <w:rFonts w:ascii="Century Gothic" w:hAnsi="Century Gothic" w:cstheme="minorHAnsi"/>
          <w:sz w:val="24"/>
          <w:szCs w:val="24"/>
        </w:rPr>
        <w:t>related forgery</w:t>
      </w:r>
      <w:r w:rsidRPr="00DC2F17">
        <w:rPr>
          <w:rFonts w:ascii="Century Gothic" w:hAnsi="Century Gothic" w:cstheme="minorHAnsi"/>
          <w:sz w:val="24"/>
          <w:szCs w:val="24"/>
        </w:rPr>
        <w:t xml:space="preserve">. Any person without lawful authority or reasonable excuse inputs, alters, deletes or suppresses computer data, resulting in inauthentic data with the intention of obtaining a gain for the person or another person, or causing loss to another person or exposing another person to risk of loss commits an offence and is liable on conviction to a fine not exceeding $10,000 or imprisonment for a term not exceeding 5 years or both in the case of an individual or a fine not exceeding $50,000 in the case of a body corporate. </w:t>
      </w:r>
    </w:p>
    <w:p w:rsidR="00C70C05" w:rsidRPr="00DC2F17" w:rsidRDefault="00C70C05" w:rsidP="005C7686">
      <w:pPr>
        <w:rPr>
          <w:rFonts w:ascii="Century Gothic" w:hAnsi="Century Gothic" w:cstheme="minorHAnsi"/>
          <w:sz w:val="24"/>
          <w:szCs w:val="24"/>
        </w:rPr>
      </w:pPr>
    </w:p>
    <w:p w:rsidR="00C70C05"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10 of the Bill </w:t>
      </w:r>
      <w:r w:rsidR="00C70C05" w:rsidRPr="00DC2F17">
        <w:rPr>
          <w:rFonts w:ascii="Century Gothic" w:hAnsi="Century Gothic" w:cstheme="minorHAnsi"/>
          <w:sz w:val="24"/>
          <w:szCs w:val="24"/>
        </w:rPr>
        <w:t>relates to</w:t>
      </w:r>
      <w:r w:rsidRPr="00DC2F17">
        <w:rPr>
          <w:rFonts w:ascii="Century Gothic" w:hAnsi="Century Gothic" w:cstheme="minorHAnsi"/>
          <w:sz w:val="24"/>
          <w:szCs w:val="24"/>
        </w:rPr>
        <w:t xml:space="preserve"> the offence of compu</w:t>
      </w:r>
      <w:r w:rsidR="00C70C05" w:rsidRPr="00DC2F17">
        <w:rPr>
          <w:rFonts w:ascii="Century Gothic" w:hAnsi="Century Gothic" w:cstheme="minorHAnsi"/>
          <w:sz w:val="24"/>
          <w:szCs w:val="24"/>
        </w:rPr>
        <w:t xml:space="preserve">ter-related extortion and fraud. </w:t>
      </w:r>
      <w:r w:rsidR="005D0CEA" w:rsidRPr="00DC2F17">
        <w:rPr>
          <w:rFonts w:ascii="Century Gothic" w:hAnsi="Century Gothic" w:cstheme="minorHAnsi"/>
          <w:sz w:val="24"/>
          <w:szCs w:val="24"/>
        </w:rPr>
        <w:t xml:space="preserve">Any person who intentionally without lawful authority or reasonable excuse performs or threatens to perform any act for the purpose of procuring an economic benefit, for himself or herself or another person, or causing loss to another person or exposing another person to risk of loss, including by undertaking to cease or desist from the act, or by undertaking to restore any damage caused as a result of those cats commits an offense and is liable on conviction to a fine not exceeding $50,000 or imprisonment for a term not exceeding 10 years or both in the case of an individual or a fine not exceeding $100,000 in the case of a body corporate. </w:t>
      </w:r>
    </w:p>
    <w:p w:rsidR="00C70C05" w:rsidRPr="00DC2F17" w:rsidRDefault="00C70C05" w:rsidP="005C7686">
      <w:pPr>
        <w:rPr>
          <w:rFonts w:ascii="Century Gothic" w:hAnsi="Century Gothic" w:cstheme="minorHAnsi"/>
          <w:sz w:val="24"/>
          <w:szCs w:val="24"/>
        </w:rPr>
      </w:pPr>
    </w:p>
    <w:p w:rsidR="00E15145" w:rsidRPr="00DC2F17" w:rsidRDefault="005C7686" w:rsidP="00E15145">
      <w:pPr>
        <w:rPr>
          <w:rFonts w:ascii="Century Gothic" w:hAnsi="Century Gothic" w:cstheme="minorHAnsi"/>
          <w:sz w:val="24"/>
          <w:szCs w:val="24"/>
        </w:rPr>
      </w:pPr>
      <w:r w:rsidRPr="00DC2F17">
        <w:rPr>
          <w:rFonts w:ascii="Century Gothic" w:hAnsi="Century Gothic" w:cstheme="minorHAnsi"/>
          <w:sz w:val="24"/>
          <w:szCs w:val="24"/>
        </w:rPr>
        <w:t>Clause 11 provides for the offence of child pornography</w:t>
      </w:r>
      <w:r w:rsidR="00E830F3" w:rsidRPr="00DC2F17">
        <w:rPr>
          <w:rFonts w:ascii="Century Gothic" w:hAnsi="Century Gothic" w:cstheme="minorHAnsi"/>
          <w:sz w:val="24"/>
          <w:szCs w:val="24"/>
        </w:rPr>
        <w:t>.</w:t>
      </w:r>
      <w:r w:rsidR="00E15145" w:rsidRPr="00DC2F17">
        <w:rPr>
          <w:rFonts w:ascii="Century Gothic" w:hAnsi="Century Gothic" w:cstheme="minorHAnsi"/>
          <w:sz w:val="24"/>
          <w:szCs w:val="24"/>
        </w:rPr>
        <w:t xml:space="preserve"> Clause 11(2) defines “child pornography” as content that depicts, presents or represents–</w:t>
      </w:r>
    </w:p>
    <w:p w:rsidR="00E15145" w:rsidRPr="00DC2F17" w:rsidRDefault="00E15145" w:rsidP="00E15145">
      <w:pPr>
        <w:rPr>
          <w:rFonts w:ascii="Century Gothic" w:hAnsi="Century Gothic" w:cstheme="minorHAnsi"/>
          <w:sz w:val="24"/>
          <w:szCs w:val="24"/>
        </w:rPr>
      </w:pPr>
    </w:p>
    <w:p w:rsidR="00E15145" w:rsidRPr="00DC2F17" w:rsidRDefault="00E15145" w:rsidP="00E15145">
      <w:pPr>
        <w:ind w:firstLine="720"/>
        <w:rPr>
          <w:rFonts w:ascii="Century Gothic" w:hAnsi="Century Gothic" w:cstheme="minorHAnsi"/>
        </w:rPr>
      </w:pPr>
      <w:r w:rsidRPr="00DC2F17">
        <w:rPr>
          <w:rFonts w:ascii="Century Gothic" w:hAnsi="Century Gothic" w:cstheme="minorHAnsi"/>
        </w:rPr>
        <w:t>(a)  a child engaged in sexual intercourse or sexually explicit conduct;</w:t>
      </w:r>
    </w:p>
    <w:p w:rsidR="00E15145" w:rsidRPr="00DC2F17" w:rsidRDefault="00E15145" w:rsidP="00E15145">
      <w:pPr>
        <w:ind w:firstLine="720"/>
        <w:rPr>
          <w:rFonts w:ascii="Century Gothic" w:hAnsi="Century Gothic" w:cstheme="minorHAnsi"/>
        </w:rPr>
      </w:pPr>
      <w:r w:rsidRPr="00DC2F17">
        <w:rPr>
          <w:rFonts w:ascii="Century Gothic" w:hAnsi="Century Gothic" w:cstheme="minorHAnsi"/>
        </w:rPr>
        <w:t xml:space="preserve">(b)  a person appearing to be a child in sexual intercourse or sexually explicit conduct; </w:t>
      </w:r>
    </w:p>
    <w:p w:rsidR="00E15145" w:rsidRPr="00DC2F17" w:rsidRDefault="00E15145" w:rsidP="00E15145">
      <w:pPr>
        <w:ind w:firstLine="720"/>
        <w:rPr>
          <w:rFonts w:ascii="Century Gothic" w:hAnsi="Century Gothic" w:cstheme="minorHAnsi"/>
        </w:rPr>
      </w:pPr>
      <w:r w:rsidRPr="00DC2F17">
        <w:rPr>
          <w:rFonts w:ascii="Century Gothic" w:hAnsi="Century Gothic" w:cstheme="minorHAnsi"/>
        </w:rPr>
        <w:t xml:space="preserve">(c)  an image, animation, text material or </w:t>
      </w:r>
      <w:r w:rsidR="00573D30" w:rsidRPr="00DC2F17">
        <w:rPr>
          <w:rFonts w:ascii="Century Gothic" w:hAnsi="Century Gothic" w:cstheme="minorHAnsi"/>
        </w:rPr>
        <w:t>video of a</w:t>
      </w:r>
      <w:r w:rsidRPr="00DC2F17">
        <w:rPr>
          <w:rFonts w:ascii="Century Gothic" w:hAnsi="Century Gothic" w:cstheme="minorHAnsi"/>
        </w:rPr>
        <w:t xml:space="preserve"> child engaged in sexual intercourse </w:t>
      </w:r>
    </w:p>
    <w:p w:rsidR="00E830F3" w:rsidRPr="00DC2F17" w:rsidRDefault="00E15145" w:rsidP="00E15145">
      <w:pPr>
        <w:ind w:left="720"/>
        <w:rPr>
          <w:rFonts w:ascii="Century Gothic" w:hAnsi="Century Gothic" w:cstheme="minorHAnsi"/>
        </w:rPr>
      </w:pPr>
      <w:r w:rsidRPr="00DC2F17">
        <w:rPr>
          <w:rFonts w:ascii="Century Gothic" w:hAnsi="Century Gothic" w:cstheme="minorHAnsi"/>
        </w:rPr>
        <w:t xml:space="preserve">      or sexually explicit conduct that includes any audio, visual or text material.</w:t>
      </w:r>
    </w:p>
    <w:p w:rsidR="00412CC8" w:rsidRPr="00DC2F17" w:rsidRDefault="00412CC8" w:rsidP="005C7686">
      <w:pPr>
        <w:rPr>
          <w:rFonts w:ascii="Century Gothic" w:hAnsi="Century Gothic" w:cstheme="minorHAnsi"/>
          <w:sz w:val="24"/>
          <w:szCs w:val="24"/>
        </w:rPr>
      </w:pPr>
    </w:p>
    <w:p w:rsidR="00E15145" w:rsidRPr="00DC2F17" w:rsidRDefault="00412CC8" w:rsidP="005C7686">
      <w:pPr>
        <w:rPr>
          <w:rFonts w:ascii="Century Gothic" w:hAnsi="Century Gothic" w:cstheme="minorHAnsi"/>
          <w:sz w:val="24"/>
          <w:szCs w:val="24"/>
        </w:rPr>
      </w:pPr>
      <w:r w:rsidRPr="00DC2F17">
        <w:rPr>
          <w:rFonts w:ascii="Century Gothic" w:hAnsi="Century Gothic" w:cstheme="minorHAnsi"/>
          <w:sz w:val="24"/>
          <w:szCs w:val="24"/>
        </w:rPr>
        <w:t xml:space="preserve">Where, pursuant to 11(3) </w:t>
      </w:r>
    </w:p>
    <w:p w:rsidR="00412CC8" w:rsidRPr="00DC2F17" w:rsidRDefault="00412CC8" w:rsidP="005C7686">
      <w:pPr>
        <w:rPr>
          <w:rFonts w:ascii="Century Gothic" w:hAnsi="Century Gothic" w:cstheme="minorHAnsi"/>
          <w:sz w:val="24"/>
          <w:szCs w:val="24"/>
        </w:rPr>
      </w:pPr>
    </w:p>
    <w:p w:rsidR="00412CC8" w:rsidRPr="00DC2F17" w:rsidRDefault="00412CC8" w:rsidP="00412CC8">
      <w:pPr>
        <w:rPr>
          <w:rFonts w:ascii="Century Gothic" w:hAnsi="Century Gothic" w:cstheme="minorHAnsi"/>
        </w:rPr>
      </w:pPr>
      <w:r w:rsidRPr="00DC2F17">
        <w:rPr>
          <w:rFonts w:ascii="Century Gothic" w:hAnsi="Century Gothic" w:cstheme="minorHAnsi"/>
          <w:sz w:val="24"/>
          <w:szCs w:val="24"/>
        </w:rPr>
        <w:t xml:space="preserve"> </w:t>
      </w:r>
      <w:r w:rsidRPr="00DC2F17">
        <w:rPr>
          <w:rFonts w:ascii="Century Gothic" w:hAnsi="Century Gothic" w:cstheme="minorHAnsi"/>
          <w:sz w:val="24"/>
          <w:szCs w:val="24"/>
        </w:rPr>
        <w:tab/>
      </w:r>
      <w:r w:rsidRPr="00DC2F17">
        <w:rPr>
          <w:rFonts w:ascii="Century Gothic" w:hAnsi="Century Gothic" w:cstheme="minorHAnsi"/>
        </w:rPr>
        <w:t>(a)  the impression conveyed by the content is that the person shown is a child; or</w:t>
      </w:r>
    </w:p>
    <w:p w:rsidR="00412CC8" w:rsidRPr="00DC2F17" w:rsidRDefault="00412CC8" w:rsidP="00412CC8">
      <w:pPr>
        <w:ind w:left="1134" w:hanging="414"/>
        <w:rPr>
          <w:rFonts w:ascii="Century Gothic" w:hAnsi="Century Gothic" w:cstheme="minorHAnsi"/>
        </w:rPr>
      </w:pPr>
      <w:r w:rsidRPr="00DC2F17">
        <w:rPr>
          <w:rFonts w:ascii="Century Gothic" w:hAnsi="Century Gothic" w:cstheme="minorHAnsi"/>
        </w:rPr>
        <w:t xml:space="preserve">(b) </w:t>
      </w:r>
      <w:r w:rsidR="00431182" w:rsidRPr="00DC2F17">
        <w:rPr>
          <w:rFonts w:ascii="Century Gothic" w:hAnsi="Century Gothic" w:cstheme="minorHAnsi"/>
        </w:rPr>
        <w:t xml:space="preserve">the </w:t>
      </w:r>
      <w:r w:rsidR="00573D30" w:rsidRPr="00DC2F17">
        <w:rPr>
          <w:rFonts w:ascii="Century Gothic" w:hAnsi="Century Gothic" w:cstheme="minorHAnsi"/>
        </w:rPr>
        <w:t>predominant impression conveyed is that the person shown is a child</w:t>
      </w:r>
      <w:r w:rsidRPr="00DC2F17">
        <w:rPr>
          <w:rFonts w:ascii="Century Gothic" w:hAnsi="Century Gothic" w:cstheme="minorHAnsi"/>
        </w:rPr>
        <w:t xml:space="preserve">, notwithstanding that the persons physical characteristics are those of an adult  </w:t>
      </w:r>
    </w:p>
    <w:p w:rsidR="00412CC8" w:rsidRPr="00DC2F17" w:rsidRDefault="00412CC8" w:rsidP="00E15145">
      <w:pPr>
        <w:rPr>
          <w:rFonts w:ascii="Century Gothic" w:hAnsi="Century Gothic" w:cstheme="minorHAnsi"/>
          <w:sz w:val="24"/>
          <w:szCs w:val="24"/>
        </w:rPr>
      </w:pPr>
    </w:p>
    <w:p w:rsidR="00E15145" w:rsidRPr="00DC2F17" w:rsidRDefault="00E15145" w:rsidP="00E15145">
      <w:pPr>
        <w:rPr>
          <w:rFonts w:ascii="Century Gothic" w:hAnsi="Century Gothic" w:cstheme="minorHAnsi"/>
          <w:sz w:val="24"/>
          <w:szCs w:val="24"/>
        </w:rPr>
      </w:pPr>
      <w:r w:rsidRPr="00DC2F17">
        <w:rPr>
          <w:rFonts w:ascii="Century Gothic" w:hAnsi="Century Gothic" w:cstheme="minorHAnsi"/>
          <w:sz w:val="24"/>
          <w:szCs w:val="24"/>
        </w:rPr>
        <w:t>A person commits an offence if he or she intentionally who intentionally (</w:t>
      </w:r>
      <w:r w:rsidR="00573D30" w:rsidRPr="00DC2F17">
        <w:rPr>
          <w:rFonts w:ascii="Century Gothic" w:hAnsi="Century Gothic" w:cstheme="minorHAnsi"/>
          <w:sz w:val="24"/>
          <w:szCs w:val="24"/>
        </w:rPr>
        <w:t>a) takes</w:t>
      </w:r>
      <w:r w:rsidRPr="00DC2F17">
        <w:rPr>
          <w:rFonts w:ascii="Century Gothic" w:hAnsi="Century Gothic" w:cstheme="minorHAnsi"/>
          <w:sz w:val="24"/>
          <w:szCs w:val="24"/>
        </w:rPr>
        <w:t xml:space="preserve"> or permits to be taken child pornography (</w:t>
      </w:r>
      <w:r w:rsidR="00573D30" w:rsidRPr="00DC2F17">
        <w:rPr>
          <w:rFonts w:ascii="Century Gothic" w:hAnsi="Century Gothic" w:cstheme="minorHAnsi"/>
          <w:sz w:val="24"/>
          <w:szCs w:val="24"/>
        </w:rPr>
        <w:t>b) offers</w:t>
      </w:r>
      <w:r w:rsidRPr="00DC2F17">
        <w:rPr>
          <w:rFonts w:ascii="Century Gothic" w:hAnsi="Century Gothic" w:cstheme="minorHAnsi"/>
          <w:sz w:val="24"/>
          <w:szCs w:val="24"/>
        </w:rPr>
        <w:t>, distributes, makes available or shows child pornography;</w:t>
      </w:r>
    </w:p>
    <w:p w:rsidR="00E15145" w:rsidRPr="00DC2F17" w:rsidRDefault="00E15145" w:rsidP="00FE16A9">
      <w:pPr>
        <w:rPr>
          <w:rFonts w:ascii="Century Gothic" w:hAnsi="Century Gothic" w:cstheme="minorHAnsi"/>
          <w:sz w:val="24"/>
          <w:szCs w:val="24"/>
        </w:rPr>
      </w:pPr>
      <w:r w:rsidRPr="00DC2F17">
        <w:rPr>
          <w:rFonts w:ascii="Century Gothic" w:hAnsi="Century Gothic" w:cstheme="minorHAnsi"/>
          <w:sz w:val="24"/>
          <w:szCs w:val="24"/>
        </w:rPr>
        <w:t xml:space="preserve">(c)  procures  through  a  computer  system  and  has  in  his  or  her  possession  child pornography for himself or herself or with a view of the content being distributed or shown to any other person or(d)  publishes or causes  to be published an advertisement likely to be understood as conveying that the advertiser distributes such content or intends to do so. </w:t>
      </w:r>
      <w:r w:rsidR="00412CC8" w:rsidRPr="00DC2F17">
        <w:rPr>
          <w:rFonts w:ascii="Century Gothic" w:hAnsi="Century Gothic" w:cstheme="minorHAnsi"/>
          <w:sz w:val="24"/>
          <w:szCs w:val="24"/>
        </w:rPr>
        <w:t xml:space="preserve">An individual on conviction is liable to a fine not exceeding $50,000 or imprisonment of a term for a term not exceeding 15 years or both and in case of a body </w:t>
      </w:r>
      <w:r w:rsidR="003F25EB" w:rsidRPr="00DC2F17">
        <w:rPr>
          <w:rFonts w:ascii="Century Gothic" w:hAnsi="Century Gothic" w:cstheme="minorHAnsi"/>
          <w:sz w:val="24"/>
          <w:szCs w:val="24"/>
        </w:rPr>
        <w:t>corporate</w:t>
      </w:r>
      <w:r w:rsidR="00412CC8" w:rsidRPr="00DC2F17">
        <w:rPr>
          <w:rFonts w:ascii="Century Gothic" w:hAnsi="Century Gothic" w:cstheme="minorHAnsi"/>
          <w:sz w:val="24"/>
          <w:szCs w:val="24"/>
        </w:rPr>
        <w:t xml:space="preserve"> a fine not exceeding $200,000. </w:t>
      </w:r>
      <w:r w:rsidR="00FE16A9" w:rsidRPr="00DC2F17">
        <w:rPr>
          <w:rFonts w:ascii="Century Gothic" w:hAnsi="Century Gothic" w:cstheme="minorHAnsi"/>
          <w:sz w:val="24"/>
          <w:szCs w:val="24"/>
        </w:rPr>
        <w:t>In addition to the conviction, a court may order (a) the forfeiture of any apparatus, article or thing which is the subject matter of the offence or is used in connection with the commission of the offence; or (b) that the material subject matter of the offence no longer be stored on and be made available through the computer system, or that the material be deleted.</w:t>
      </w:r>
    </w:p>
    <w:p w:rsidR="00E15145" w:rsidRPr="00DC2F17" w:rsidRDefault="00E15145" w:rsidP="00E15145">
      <w:pPr>
        <w:rPr>
          <w:rFonts w:ascii="Century Gothic" w:hAnsi="Century Gothic" w:cstheme="minorHAnsi"/>
          <w:sz w:val="24"/>
          <w:szCs w:val="24"/>
        </w:rPr>
      </w:pPr>
    </w:p>
    <w:p w:rsidR="006E35EB"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Clause 12 provides for the offence of identity th</w:t>
      </w:r>
      <w:r w:rsidR="006E35EB" w:rsidRPr="00DC2F17">
        <w:rPr>
          <w:rFonts w:ascii="Century Gothic" w:hAnsi="Century Gothic" w:cstheme="minorHAnsi"/>
          <w:sz w:val="24"/>
          <w:szCs w:val="24"/>
        </w:rPr>
        <w:t xml:space="preserve">eft, specifically the unlawful </w:t>
      </w:r>
      <w:r w:rsidRPr="00DC2F17">
        <w:rPr>
          <w:rFonts w:ascii="Century Gothic" w:hAnsi="Century Gothic" w:cstheme="minorHAnsi"/>
          <w:sz w:val="24"/>
          <w:szCs w:val="24"/>
        </w:rPr>
        <w:t xml:space="preserve">use  of  a  computer  system  to  intentionally  transfer,  </w:t>
      </w:r>
      <w:r w:rsidR="006E35EB" w:rsidRPr="00DC2F17">
        <w:rPr>
          <w:rFonts w:ascii="Century Gothic" w:hAnsi="Century Gothic" w:cstheme="minorHAnsi"/>
          <w:sz w:val="24"/>
          <w:szCs w:val="24"/>
        </w:rPr>
        <w:t xml:space="preserve">possess  or  use  a  means  of </w:t>
      </w:r>
      <w:r w:rsidRPr="00DC2F17">
        <w:rPr>
          <w:rFonts w:ascii="Century Gothic" w:hAnsi="Century Gothic" w:cstheme="minorHAnsi"/>
          <w:sz w:val="24"/>
          <w:szCs w:val="24"/>
        </w:rPr>
        <w:t>identification of another person with the intent to commit or</w:t>
      </w:r>
      <w:r w:rsidR="006E35EB" w:rsidRPr="00DC2F17">
        <w:rPr>
          <w:rFonts w:ascii="Century Gothic" w:hAnsi="Century Gothic" w:cstheme="minorHAnsi"/>
          <w:sz w:val="24"/>
          <w:szCs w:val="24"/>
        </w:rPr>
        <w:t xml:space="preserve"> to aid or abet in an activity </w:t>
      </w:r>
      <w:r w:rsidRPr="00DC2F17">
        <w:rPr>
          <w:rFonts w:ascii="Century Gothic" w:hAnsi="Century Gothic" w:cstheme="minorHAnsi"/>
          <w:sz w:val="24"/>
          <w:szCs w:val="24"/>
        </w:rPr>
        <w:t xml:space="preserve">that constitutes </w:t>
      </w:r>
      <w:r w:rsidR="006E35EB" w:rsidRPr="00DC2F17">
        <w:rPr>
          <w:rFonts w:ascii="Century Gothic" w:hAnsi="Century Gothic" w:cstheme="minorHAnsi"/>
          <w:sz w:val="24"/>
          <w:szCs w:val="24"/>
        </w:rPr>
        <w:t xml:space="preserve">a crime, commits an offence and is liable on conviction to a fine not exceeding $10,000 or imprisonment for a term not exceeding 5 years or both in the case of an individual and a fine not exceeding $50,000 in the case of a body corporate. </w:t>
      </w:r>
    </w:p>
    <w:p w:rsidR="006E35EB" w:rsidRPr="00DC2F17" w:rsidRDefault="006E35EB" w:rsidP="005C7686">
      <w:pPr>
        <w:rPr>
          <w:rFonts w:ascii="Century Gothic" w:hAnsi="Century Gothic" w:cstheme="minorHAnsi"/>
          <w:sz w:val="24"/>
          <w:szCs w:val="24"/>
        </w:rPr>
      </w:pPr>
    </w:p>
    <w:p w:rsidR="006778A6" w:rsidRPr="00DC2F17" w:rsidRDefault="006778A6" w:rsidP="005C7686">
      <w:pPr>
        <w:rPr>
          <w:rFonts w:ascii="Century Gothic" w:hAnsi="Century Gothic" w:cstheme="minorHAnsi"/>
          <w:sz w:val="24"/>
          <w:szCs w:val="24"/>
        </w:rPr>
      </w:pPr>
      <w:r w:rsidRPr="00DC2F17">
        <w:rPr>
          <w:rFonts w:ascii="Century Gothic" w:hAnsi="Century Gothic" w:cstheme="minorHAnsi"/>
          <w:sz w:val="24"/>
          <w:szCs w:val="24"/>
        </w:rPr>
        <w:t>Clause 13 criminalises the use of a computer and intentional transfer, possession or use of the telecommunications services of another person with the intent to commit or to aid and abet, or in connection with any unlawful activity, commits an offence and is liable on convic</w:t>
      </w:r>
      <w:r w:rsidR="00F44FE4" w:rsidRPr="00DC2F17">
        <w:rPr>
          <w:rFonts w:ascii="Century Gothic" w:hAnsi="Century Gothic" w:cstheme="minorHAnsi"/>
          <w:sz w:val="24"/>
          <w:szCs w:val="24"/>
        </w:rPr>
        <w:t>tion to a fine not exceeding</w:t>
      </w:r>
      <w:r w:rsidRPr="00DC2F17">
        <w:rPr>
          <w:rFonts w:ascii="Century Gothic" w:hAnsi="Century Gothic" w:cstheme="minorHAnsi"/>
          <w:sz w:val="24"/>
          <w:szCs w:val="24"/>
        </w:rPr>
        <w:t xml:space="preserve"> $10,000 or imprisonment for a term not exceeding 5 years or both in the case of an individual and a fine not exceeding $50,000 in the case of a body corporate. </w:t>
      </w:r>
    </w:p>
    <w:p w:rsidR="006778A6" w:rsidRPr="00DC2F17" w:rsidRDefault="006778A6" w:rsidP="005C7686">
      <w:pPr>
        <w:rPr>
          <w:rFonts w:ascii="Century Gothic" w:hAnsi="Century Gothic" w:cstheme="minorHAnsi"/>
          <w:sz w:val="24"/>
          <w:szCs w:val="24"/>
        </w:rPr>
      </w:pPr>
    </w:p>
    <w:p w:rsidR="000408F9" w:rsidRPr="00DC2F17" w:rsidRDefault="005C7686" w:rsidP="000408F9">
      <w:pPr>
        <w:rPr>
          <w:rFonts w:ascii="Century Gothic" w:hAnsi="Century Gothic" w:cstheme="minorHAnsi"/>
          <w:sz w:val="24"/>
          <w:szCs w:val="24"/>
        </w:rPr>
      </w:pPr>
      <w:r w:rsidRPr="00DC2F17">
        <w:rPr>
          <w:rFonts w:ascii="Century Gothic" w:hAnsi="Century Gothic" w:cstheme="minorHAnsi"/>
          <w:sz w:val="24"/>
          <w:szCs w:val="24"/>
        </w:rPr>
        <w:t>Clause 14 provides for the offence of discl</w:t>
      </w:r>
      <w:r w:rsidR="000408F9" w:rsidRPr="00DC2F17">
        <w:rPr>
          <w:rFonts w:ascii="Century Gothic" w:hAnsi="Century Gothic" w:cstheme="minorHAnsi"/>
          <w:sz w:val="24"/>
          <w:szCs w:val="24"/>
        </w:rPr>
        <w:t xml:space="preserve">osure during an investigation, </w:t>
      </w:r>
      <w:r w:rsidRPr="00DC2F17">
        <w:rPr>
          <w:rFonts w:ascii="Century Gothic" w:hAnsi="Century Gothic" w:cstheme="minorHAnsi"/>
          <w:sz w:val="24"/>
          <w:szCs w:val="24"/>
        </w:rPr>
        <w:t>specific</w:t>
      </w:r>
      <w:r w:rsidR="000408F9" w:rsidRPr="00DC2F17">
        <w:rPr>
          <w:rFonts w:ascii="Century Gothic" w:hAnsi="Century Gothic" w:cstheme="minorHAnsi"/>
          <w:sz w:val="24"/>
          <w:szCs w:val="24"/>
        </w:rPr>
        <w:t>ally the unlawful disclosure during</w:t>
      </w:r>
      <w:r w:rsidRPr="00DC2F17">
        <w:rPr>
          <w:rFonts w:ascii="Century Gothic" w:hAnsi="Century Gothic" w:cstheme="minorHAnsi"/>
          <w:sz w:val="24"/>
          <w:szCs w:val="24"/>
        </w:rPr>
        <w:t xml:space="preserve"> a</w:t>
      </w:r>
      <w:r w:rsidR="000408F9" w:rsidRPr="00DC2F17">
        <w:rPr>
          <w:rFonts w:ascii="Century Gothic" w:hAnsi="Century Gothic" w:cstheme="minorHAnsi"/>
          <w:sz w:val="24"/>
          <w:szCs w:val="24"/>
        </w:rPr>
        <w:t xml:space="preserve">n </w:t>
      </w:r>
      <w:r w:rsidRPr="00DC2F17">
        <w:rPr>
          <w:rFonts w:ascii="Century Gothic" w:hAnsi="Century Gothic" w:cstheme="minorHAnsi"/>
          <w:sz w:val="24"/>
          <w:szCs w:val="24"/>
        </w:rPr>
        <w:t>investigation</w:t>
      </w:r>
      <w:r w:rsidR="000408F9" w:rsidRPr="00DC2F17">
        <w:rPr>
          <w:rFonts w:ascii="Century Gothic" w:hAnsi="Century Gothic" w:cstheme="minorHAnsi"/>
          <w:sz w:val="24"/>
          <w:szCs w:val="24"/>
        </w:rPr>
        <w:t xml:space="preserve"> where the fact that an order that confidentiality is to be maintained has been made. </w:t>
      </w:r>
      <w:r w:rsidRPr="00DC2F17">
        <w:rPr>
          <w:rFonts w:ascii="Century Gothic" w:hAnsi="Century Gothic" w:cstheme="minorHAnsi"/>
          <w:sz w:val="24"/>
          <w:szCs w:val="24"/>
        </w:rPr>
        <w:t xml:space="preserve">  </w:t>
      </w:r>
      <w:r w:rsidR="000408F9" w:rsidRPr="00DC2F17">
        <w:rPr>
          <w:rFonts w:ascii="Century Gothic" w:hAnsi="Century Gothic" w:cstheme="minorHAnsi"/>
          <w:sz w:val="24"/>
          <w:szCs w:val="24"/>
        </w:rPr>
        <w:t>A person commits an offence and is liable on convic</w:t>
      </w:r>
      <w:r w:rsidR="00F44FE4" w:rsidRPr="00DC2F17">
        <w:rPr>
          <w:rFonts w:ascii="Century Gothic" w:hAnsi="Century Gothic" w:cstheme="minorHAnsi"/>
          <w:sz w:val="24"/>
          <w:szCs w:val="24"/>
        </w:rPr>
        <w:t>tion to a fine not exceeding</w:t>
      </w:r>
      <w:r w:rsidR="000408F9" w:rsidRPr="00DC2F17">
        <w:rPr>
          <w:rFonts w:ascii="Century Gothic" w:hAnsi="Century Gothic" w:cstheme="minorHAnsi"/>
          <w:sz w:val="24"/>
          <w:szCs w:val="24"/>
        </w:rPr>
        <w:t xml:space="preserve"> $10,000 or imprisonment for a term not exceeding 5 years or both in the case of an individual and a fine not exceeding $50,000 in the case of a body corporate. </w:t>
      </w:r>
    </w:p>
    <w:p w:rsidR="000408F9" w:rsidRPr="00DC2F17" w:rsidRDefault="000408F9" w:rsidP="000408F9">
      <w:pPr>
        <w:rPr>
          <w:rFonts w:ascii="Century Gothic" w:hAnsi="Century Gothic" w:cstheme="minorHAnsi"/>
          <w:sz w:val="24"/>
          <w:szCs w:val="24"/>
        </w:rPr>
      </w:pPr>
    </w:p>
    <w:p w:rsidR="00D50672" w:rsidRPr="00DC2F17" w:rsidRDefault="00D50672" w:rsidP="00D50672">
      <w:pPr>
        <w:rPr>
          <w:rFonts w:ascii="Century Gothic" w:hAnsi="Century Gothic" w:cstheme="minorHAnsi"/>
          <w:sz w:val="24"/>
          <w:szCs w:val="24"/>
        </w:rPr>
      </w:pPr>
      <w:r w:rsidRPr="00DC2F17">
        <w:rPr>
          <w:rFonts w:ascii="Century Gothic" w:hAnsi="Century Gothic" w:cstheme="minorHAnsi"/>
          <w:sz w:val="24"/>
          <w:szCs w:val="24"/>
        </w:rPr>
        <w:t xml:space="preserve">Clause 15 introduces the offence of failure to provide assistance. A person other than a suspect without lawful authority or reasonable excuse fails to provide assistance or assist a person presenting an order under the prosed Bill commits an offence and is liable on conviction to a fine not exceeding not $5,000 or imprisonment for a term not exceeding 2 years or both in the case of an individual and a fine not exceeding $50,000 in the case of a body corporate. </w:t>
      </w:r>
    </w:p>
    <w:p w:rsidR="000408F9" w:rsidRPr="00DC2F17" w:rsidRDefault="000408F9"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Clause 16 provides for the general procedural</w:t>
      </w:r>
      <w:r w:rsidR="0041287F" w:rsidRPr="00DC2F17">
        <w:rPr>
          <w:rFonts w:ascii="Century Gothic" w:hAnsi="Century Gothic" w:cstheme="minorHAnsi"/>
          <w:sz w:val="24"/>
          <w:szCs w:val="24"/>
        </w:rPr>
        <w:t xml:space="preserve"> powers, specifically that all </w:t>
      </w:r>
      <w:r w:rsidRPr="00DC2F17">
        <w:rPr>
          <w:rFonts w:ascii="Century Gothic" w:hAnsi="Century Gothic" w:cstheme="minorHAnsi"/>
          <w:sz w:val="24"/>
          <w:szCs w:val="24"/>
        </w:rPr>
        <w:t xml:space="preserve">powers  and  procedures  under  the  </w:t>
      </w:r>
      <w:r w:rsidR="0041287F" w:rsidRPr="00DC2F17">
        <w:rPr>
          <w:rFonts w:ascii="Century Gothic" w:hAnsi="Century Gothic" w:cstheme="minorHAnsi"/>
          <w:sz w:val="24"/>
          <w:szCs w:val="24"/>
        </w:rPr>
        <w:t xml:space="preserve">proposed </w:t>
      </w:r>
      <w:r w:rsidRPr="00DC2F17">
        <w:rPr>
          <w:rFonts w:ascii="Century Gothic" w:hAnsi="Century Gothic" w:cstheme="minorHAnsi"/>
          <w:sz w:val="24"/>
          <w:szCs w:val="24"/>
        </w:rPr>
        <w:t xml:space="preserve">Bill  are  applicable  to </w:t>
      </w:r>
      <w:r w:rsidR="0041287F" w:rsidRPr="00DC2F17">
        <w:rPr>
          <w:rFonts w:ascii="Century Gothic" w:hAnsi="Century Gothic" w:cstheme="minorHAnsi"/>
          <w:sz w:val="24"/>
          <w:szCs w:val="24"/>
        </w:rPr>
        <w:t xml:space="preserve"> and  may  be  exercised with </w:t>
      </w:r>
      <w:r w:rsidRPr="00DC2F17">
        <w:rPr>
          <w:rFonts w:ascii="Century Gothic" w:hAnsi="Century Gothic" w:cstheme="minorHAnsi"/>
          <w:sz w:val="24"/>
          <w:szCs w:val="24"/>
        </w:rPr>
        <w:t xml:space="preserve">respect to  inter alia  any criminal offence established in accordance with the </w:t>
      </w:r>
      <w:r w:rsidR="0041287F" w:rsidRPr="00DC2F17">
        <w:rPr>
          <w:rFonts w:ascii="Century Gothic" w:hAnsi="Century Gothic" w:cstheme="minorHAnsi"/>
          <w:sz w:val="24"/>
          <w:szCs w:val="24"/>
        </w:rPr>
        <w:t xml:space="preserve">proposed Bill and </w:t>
      </w:r>
      <w:r w:rsidRPr="00DC2F17">
        <w:rPr>
          <w:rFonts w:ascii="Century Gothic" w:hAnsi="Century Gothic" w:cstheme="minorHAnsi"/>
          <w:sz w:val="24"/>
          <w:szCs w:val="24"/>
        </w:rPr>
        <w:t>any  other criminal offence committed by means of a com</w:t>
      </w:r>
      <w:r w:rsidR="0041287F" w:rsidRPr="00DC2F17">
        <w:rPr>
          <w:rFonts w:ascii="Century Gothic" w:hAnsi="Century Gothic" w:cstheme="minorHAnsi"/>
          <w:sz w:val="24"/>
          <w:szCs w:val="24"/>
        </w:rPr>
        <w:t xml:space="preserve">puter system established under </w:t>
      </w:r>
      <w:r w:rsidRPr="00DC2F17">
        <w:rPr>
          <w:rFonts w:ascii="Century Gothic" w:hAnsi="Century Gothic" w:cstheme="minorHAnsi"/>
          <w:sz w:val="24"/>
          <w:szCs w:val="24"/>
        </w:rPr>
        <w:t xml:space="preserve">any other written law. </w:t>
      </w:r>
    </w:p>
    <w:p w:rsidR="0041287F" w:rsidRPr="00DC2F17" w:rsidRDefault="0041287F" w:rsidP="005C7686">
      <w:pPr>
        <w:rPr>
          <w:rFonts w:ascii="Century Gothic" w:hAnsi="Century Gothic" w:cstheme="minorHAnsi"/>
          <w:sz w:val="24"/>
          <w:szCs w:val="24"/>
        </w:rPr>
      </w:pPr>
    </w:p>
    <w:p w:rsidR="005C7686" w:rsidRPr="00DC2F17" w:rsidRDefault="00C63B7F" w:rsidP="00C63B7F">
      <w:pPr>
        <w:rPr>
          <w:rFonts w:ascii="Century Gothic" w:hAnsi="Century Gothic" w:cstheme="minorHAnsi"/>
          <w:sz w:val="24"/>
          <w:szCs w:val="24"/>
        </w:rPr>
      </w:pPr>
      <w:r w:rsidRPr="00DC2F17">
        <w:rPr>
          <w:rFonts w:ascii="Century Gothic" w:hAnsi="Century Gothic" w:cstheme="minorHAnsi"/>
          <w:sz w:val="24"/>
          <w:szCs w:val="24"/>
        </w:rPr>
        <w:t xml:space="preserve">Clause 17 </w:t>
      </w:r>
      <w:r w:rsidR="005C7686" w:rsidRPr="00DC2F17">
        <w:rPr>
          <w:rFonts w:ascii="Century Gothic" w:hAnsi="Century Gothic" w:cstheme="minorHAnsi"/>
          <w:sz w:val="24"/>
          <w:szCs w:val="24"/>
        </w:rPr>
        <w:t xml:space="preserve">provides for search and seizure </w:t>
      </w:r>
      <w:r w:rsidRPr="00DC2F17">
        <w:rPr>
          <w:rFonts w:ascii="Century Gothic" w:hAnsi="Century Gothic" w:cstheme="minorHAnsi"/>
          <w:sz w:val="24"/>
          <w:szCs w:val="24"/>
        </w:rPr>
        <w:t xml:space="preserve">powers. A police officer or an </w:t>
      </w:r>
      <w:r w:rsidR="005C7686" w:rsidRPr="00DC2F17">
        <w:rPr>
          <w:rFonts w:ascii="Century Gothic" w:hAnsi="Century Gothic" w:cstheme="minorHAnsi"/>
          <w:sz w:val="24"/>
          <w:szCs w:val="24"/>
        </w:rPr>
        <w:t>authorised person may apply to a judge or magistrate for a warrant to enter a particul</w:t>
      </w:r>
      <w:r w:rsidRPr="00DC2F17">
        <w:rPr>
          <w:rFonts w:ascii="Century Gothic" w:hAnsi="Century Gothic" w:cstheme="minorHAnsi"/>
          <w:sz w:val="24"/>
          <w:szCs w:val="24"/>
        </w:rPr>
        <w:t>ar location to search and seize inter alia</w:t>
      </w:r>
      <w:r w:rsidR="005C7686" w:rsidRPr="00DC2F17">
        <w:rPr>
          <w:rFonts w:ascii="Century Gothic" w:hAnsi="Century Gothic" w:cstheme="minorHAnsi"/>
          <w:sz w:val="24"/>
          <w:szCs w:val="24"/>
        </w:rPr>
        <w:t xml:space="preserve"> a computer or </w:t>
      </w:r>
      <w:r w:rsidRPr="00DC2F17">
        <w:rPr>
          <w:rFonts w:ascii="Century Gothic" w:hAnsi="Century Gothic" w:cstheme="minorHAnsi"/>
          <w:sz w:val="24"/>
          <w:szCs w:val="24"/>
        </w:rPr>
        <w:t xml:space="preserve">computer program. In addition, </w:t>
      </w:r>
      <w:r w:rsidR="005C7686" w:rsidRPr="00DC2F17">
        <w:rPr>
          <w:rFonts w:ascii="Century Gothic" w:hAnsi="Century Gothic" w:cstheme="minorHAnsi"/>
          <w:sz w:val="24"/>
          <w:szCs w:val="24"/>
        </w:rPr>
        <w:t>clause 17 provides that a judge or magistrate may issue th</w:t>
      </w:r>
      <w:r w:rsidRPr="00DC2F17">
        <w:rPr>
          <w:rFonts w:ascii="Century Gothic" w:hAnsi="Century Gothic" w:cstheme="minorHAnsi"/>
          <w:sz w:val="24"/>
          <w:szCs w:val="24"/>
        </w:rPr>
        <w:t xml:space="preserve">e warrant, with or without the </w:t>
      </w:r>
      <w:r w:rsidR="005C7686" w:rsidRPr="00DC2F17">
        <w:rPr>
          <w:rFonts w:ascii="Century Gothic" w:hAnsi="Century Gothic" w:cstheme="minorHAnsi"/>
          <w:sz w:val="24"/>
          <w:szCs w:val="24"/>
        </w:rPr>
        <w:t xml:space="preserve">assistance </w:t>
      </w:r>
      <w:r w:rsidRPr="00DC2F17">
        <w:rPr>
          <w:rFonts w:ascii="Century Gothic" w:hAnsi="Century Gothic" w:cstheme="minorHAnsi"/>
          <w:sz w:val="24"/>
          <w:szCs w:val="24"/>
        </w:rPr>
        <w:t xml:space="preserve"> of  an  expert  if  the judge or magistrate</w:t>
      </w:r>
      <w:r w:rsidR="005C7686" w:rsidRPr="00DC2F17">
        <w:rPr>
          <w:rFonts w:ascii="Century Gothic" w:hAnsi="Century Gothic" w:cstheme="minorHAnsi"/>
          <w:sz w:val="24"/>
          <w:szCs w:val="24"/>
        </w:rPr>
        <w:t xml:space="preserve">  is  satisfied  on  the  </w:t>
      </w:r>
      <w:r w:rsidRPr="00DC2F17">
        <w:rPr>
          <w:rFonts w:ascii="Century Gothic" w:hAnsi="Century Gothic" w:cstheme="minorHAnsi"/>
          <w:sz w:val="24"/>
          <w:szCs w:val="24"/>
        </w:rPr>
        <w:t xml:space="preserve">basis of the </w:t>
      </w:r>
      <w:r w:rsidR="005C7686" w:rsidRPr="00DC2F17">
        <w:rPr>
          <w:rFonts w:ascii="Century Gothic" w:hAnsi="Century Gothic" w:cstheme="minorHAnsi"/>
          <w:sz w:val="24"/>
          <w:szCs w:val="24"/>
        </w:rPr>
        <w:t>evide</w:t>
      </w:r>
      <w:r w:rsidRPr="00DC2F17">
        <w:rPr>
          <w:rFonts w:ascii="Century Gothic" w:hAnsi="Century Gothic" w:cstheme="minorHAnsi"/>
          <w:sz w:val="24"/>
          <w:szCs w:val="24"/>
        </w:rPr>
        <w:t xml:space="preserve">nce  and  information </w:t>
      </w:r>
      <w:r w:rsidR="005C7686" w:rsidRPr="00DC2F17">
        <w:rPr>
          <w:rFonts w:ascii="Century Gothic" w:hAnsi="Century Gothic" w:cstheme="minorHAnsi"/>
          <w:sz w:val="24"/>
          <w:szCs w:val="24"/>
        </w:rPr>
        <w:t>presented,  that  the sought  computer program,  comput</w:t>
      </w:r>
      <w:r w:rsidRPr="00DC2F17">
        <w:rPr>
          <w:rFonts w:ascii="Century Gothic" w:hAnsi="Century Gothic" w:cstheme="minorHAnsi"/>
          <w:sz w:val="24"/>
          <w:szCs w:val="24"/>
        </w:rPr>
        <w:t xml:space="preserve">er system, device  or computer </w:t>
      </w:r>
      <w:r w:rsidR="005C7686" w:rsidRPr="00DC2F17">
        <w:rPr>
          <w:rFonts w:ascii="Century Gothic" w:hAnsi="Century Gothic" w:cstheme="minorHAnsi"/>
          <w:sz w:val="24"/>
          <w:szCs w:val="24"/>
        </w:rPr>
        <w:t xml:space="preserve">data  may be material as evidence in proving an offence  or acquired as a result of an offence. </w:t>
      </w:r>
      <w:r w:rsidRPr="00DC2F17">
        <w:rPr>
          <w:rFonts w:ascii="Century Gothic" w:hAnsi="Century Gothic" w:cstheme="minorHAnsi"/>
          <w:sz w:val="24"/>
          <w:szCs w:val="24"/>
        </w:rPr>
        <w:t xml:space="preserve">Clause 17 adopts the definition of ‘seize’ from the </w:t>
      </w:r>
      <w:r w:rsidRPr="00DC2F17">
        <w:rPr>
          <w:rFonts w:ascii="Century Gothic" w:hAnsi="Century Gothic" w:cstheme="minorHAnsi"/>
          <w:i/>
          <w:sz w:val="24"/>
          <w:szCs w:val="24"/>
        </w:rPr>
        <w:t>Criminal Procedure Act of 2009</w:t>
      </w:r>
      <w:r w:rsidRPr="00DC2F17">
        <w:rPr>
          <w:rFonts w:ascii="Century Gothic" w:hAnsi="Century Gothic" w:cstheme="minorHAnsi"/>
          <w:sz w:val="24"/>
          <w:szCs w:val="24"/>
        </w:rPr>
        <w:t xml:space="preserve">. </w:t>
      </w:r>
    </w:p>
    <w:p w:rsidR="00C63B7F" w:rsidRPr="00DC2F17" w:rsidRDefault="00C63B7F" w:rsidP="005C7686">
      <w:pPr>
        <w:rPr>
          <w:rFonts w:ascii="Century Gothic" w:hAnsi="Century Gothic" w:cstheme="minorHAnsi"/>
          <w:sz w:val="24"/>
          <w:szCs w:val="24"/>
        </w:rPr>
      </w:pPr>
    </w:p>
    <w:p w:rsidR="005C7686" w:rsidRPr="00DC2F17" w:rsidRDefault="00F95024" w:rsidP="005C7686">
      <w:pPr>
        <w:rPr>
          <w:rFonts w:ascii="Century Gothic" w:hAnsi="Century Gothic" w:cstheme="minorHAnsi"/>
          <w:sz w:val="24"/>
          <w:szCs w:val="24"/>
        </w:rPr>
      </w:pPr>
      <w:r w:rsidRPr="00DC2F17">
        <w:rPr>
          <w:rFonts w:ascii="Century Gothic" w:hAnsi="Century Gothic" w:cstheme="minorHAnsi"/>
          <w:sz w:val="24"/>
          <w:szCs w:val="24"/>
        </w:rPr>
        <w:t xml:space="preserve">Clause 18 </w:t>
      </w:r>
      <w:r w:rsidR="005C7686" w:rsidRPr="00DC2F17">
        <w:rPr>
          <w:rFonts w:ascii="Century Gothic" w:hAnsi="Century Gothic" w:cstheme="minorHAnsi"/>
          <w:sz w:val="24"/>
          <w:szCs w:val="24"/>
        </w:rPr>
        <w:t>provides for the admissibi</w:t>
      </w:r>
      <w:r w:rsidRPr="00DC2F17">
        <w:rPr>
          <w:rFonts w:ascii="Century Gothic" w:hAnsi="Century Gothic" w:cstheme="minorHAnsi"/>
          <w:sz w:val="24"/>
          <w:szCs w:val="24"/>
        </w:rPr>
        <w:t xml:space="preserve">lity of evidence that in any proceedings </w:t>
      </w:r>
      <w:r w:rsidR="005C7686" w:rsidRPr="00DC2F17">
        <w:rPr>
          <w:rFonts w:ascii="Century Gothic" w:hAnsi="Century Gothic" w:cstheme="minorHAnsi"/>
          <w:sz w:val="24"/>
          <w:szCs w:val="24"/>
        </w:rPr>
        <w:t xml:space="preserve">related to any </w:t>
      </w:r>
      <w:r w:rsidRPr="00DC2F17">
        <w:rPr>
          <w:rFonts w:ascii="Century Gothic" w:hAnsi="Century Gothic" w:cstheme="minorHAnsi"/>
          <w:sz w:val="24"/>
          <w:szCs w:val="24"/>
        </w:rPr>
        <w:t xml:space="preserve">offence under any written law, </w:t>
      </w:r>
      <w:r w:rsidR="005C7686" w:rsidRPr="00DC2F17">
        <w:rPr>
          <w:rFonts w:ascii="Century Gothic" w:hAnsi="Century Gothic" w:cstheme="minorHAnsi"/>
          <w:sz w:val="24"/>
          <w:szCs w:val="24"/>
        </w:rPr>
        <w:t>the fact that</w:t>
      </w:r>
      <w:r w:rsidRPr="00DC2F17">
        <w:rPr>
          <w:rFonts w:ascii="Century Gothic" w:hAnsi="Century Gothic" w:cstheme="minorHAnsi"/>
          <w:sz w:val="24"/>
          <w:szCs w:val="24"/>
        </w:rPr>
        <w:t xml:space="preserve"> evidence has been </w:t>
      </w:r>
      <w:r w:rsidR="005C7686" w:rsidRPr="00DC2F17">
        <w:rPr>
          <w:rFonts w:ascii="Century Gothic" w:hAnsi="Century Gothic" w:cstheme="minorHAnsi"/>
          <w:sz w:val="24"/>
          <w:szCs w:val="24"/>
        </w:rPr>
        <w:t>generated</w:t>
      </w:r>
      <w:r w:rsidRPr="00DC2F17">
        <w:rPr>
          <w:rFonts w:ascii="Century Gothic" w:hAnsi="Century Gothic" w:cstheme="minorHAnsi"/>
          <w:sz w:val="24"/>
          <w:szCs w:val="24"/>
        </w:rPr>
        <w:t xml:space="preserve">, transmitted or seized from, or identified in a  search of a computer system must not of itself prevent </w:t>
      </w:r>
      <w:r w:rsidR="005C7686" w:rsidRPr="00DC2F17">
        <w:rPr>
          <w:rFonts w:ascii="Century Gothic" w:hAnsi="Century Gothic" w:cstheme="minorHAnsi"/>
          <w:sz w:val="24"/>
          <w:szCs w:val="24"/>
        </w:rPr>
        <w:t>that evidence from being presen</w:t>
      </w:r>
      <w:r w:rsidRPr="00DC2F17">
        <w:rPr>
          <w:rFonts w:ascii="Century Gothic" w:hAnsi="Century Gothic" w:cstheme="minorHAnsi"/>
          <w:sz w:val="24"/>
          <w:szCs w:val="24"/>
        </w:rPr>
        <w:t xml:space="preserve">ted, relied on or admitted. In </w:t>
      </w:r>
      <w:r w:rsidR="005C7686" w:rsidRPr="00DC2F17">
        <w:rPr>
          <w:rFonts w:ascii="Century Gothic" w:hAnsi="Century Gothic" w:cstheme="minorHAnsi"/>
          <w:sz w:val="24"/>
          <w:szCs w:val="24"/>
        </w:rPr>
        <w:t>addition, clause 18 provides that the powers and proced</w:t>
      </w:r>
      <w:r w:rsidR="00021F53" w:rsidRPr="00DC2F17">
        <w:rPr>
          <w:rFonts w:ascii="Century Gothic" w:hAnsi="Century Gothic" w:cstheme="minorHAnsi"/>
          <w:sz w:val="24"/>
          <w:szCs w:val="24"/>
        </w:rPr>
        <w:t xml:space="preserve">ures provided under Part 5 of </w:t>
      </w:r>
      <w:r w:rsidR="005C7686" w:rsidRPr="00DC2F17">
        <w:rPr>
          <w:rFonts w:ascii="Century Gothic" w:hAnsi="Century Gothic" w:cstheme="minorHAnsi"/>
          <w:sz w:val="24"/>
          <w:szCs w:val="24"/>
        </w:rPr>
        <w:t>the  Bill  are  without  prejudice  to  the</w:t>
      </w:r>
      <w:r w:rsidR="00021F53" w:rsidRPr="00DC2F17">
        <w:rPr>
          <w:rFonts w:ascii="Century Gothic" w:hAnsi="Century Gothic" w:cstheme="minorHAnsi"/>
          <w:sz w:val="24"/>
          <w:szCs w:val="24"/>
        </w:rPr>
        <w:t xml:space="preserve"> operation of, or</w:t>
      </w:r>
      <w:r w:rsidR="005C7686" w:rsidRPr="00DC2F17">
        <w:rPr>
          <w:rFonts w:ascii="Century Gothic" w:hAnsi="Century Gothic" w:cstheme="minorHAnsi"/>
          <w:sz w:val="24"/>
          <w:szCs w:val="24"/>
        </w:rPr>
        <w:t xml:space="preserve">  powers  granted  under  any  written  law</w:t>
      </w:r>
      <w:r w:rsidR="00021F53" w:rsidRPr="00DC2F17">
        <w:rPr>
          <w:rFonts w:ascii="Century Gothic" w:hAnsi="Century Gothic" w:cstheme="minorHAnsi"/>
          <w:sz w:val="24"/>
          <w:szCs w:val="24"/>
        </w:rPr>
        <w:t xml:space="preserve">, when </w:t>
      </w:r>
      <w:r w:rsidR="005C7686" w:rsidRPr="00DC2F17">
        <w:rPr>
          <w:rFonts w:ascii="Century Gothic" w:hAnsi="Century Gothic" w:cstheme="minorHAnsi"/>
          <w:sz w:val="24"/>
          <w:szCs w:val="24"/>
        </w:rPr>
        <w:t>exercis</w:t>
      </w:r>
      <w:r w:rsidR="00021F53" w:rsidRPr="00DC2F17">
        <w:rPr>
          <w:rFonts w:ascii="Century Gothic" w:hAnsi="Century Gothic" w:cstheme="minorHAnsi"/>
          <w:sz w:val="24"/>
          <w:szCs w:val="24"/>
        </w:rPr>
        <w:t xml:space="preserve">ed lawfully by a police officer or other authorized person, or any regulatory authority that by itself does not investigate or prosecute an offence. </w:t>
      </w:r>
    </w:p>
    <w:p w:rsidR="00F95024" w:rsidRPr="00DC2F17" w:rsidRDefault="00F95024"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Clause 19 of the Bill provides for the expedited preservation of stored computer da</w:t>
      </w:r>
      <w:r w:rsidR="003D0671" w:rsidRPr="00DC2F17">
        <w:rPr>
          <w:rFonts w:ascii="Century Gothic" w:hAnsi="Century Gothic" w:cstheme="minorHAnsi"/>
          <w:sz w:val="24"/>
          <w:szCs w:val="24"/>
        </w:rPr>
        <w:t>ta.  A</w:t>
      </w:r>
      <w:r w:rsidRPr="00DC2F17">
        <w:rPr>
          <w:rFonts w:ascii="Century Gothic" w:hAnsi="Century Gothic" w:cstheme="minorHAnsi"/>
          <w:sz w:val="24"/>
          <w:szCs w:val="24"/>
        </w:rPr>
        <w:t xml:space="preserve"> police officer </w:t>
      </w:r>
      <w:r w:rsidR="003D0671" w:rsidRPr="00DC2F17">
        <w:rPr>
          <w:rFonts w:ascii="Century Gothic" w:hAnsi="Century Gothic" w:cstheme="minorHAnsi"/>
          <w:sz w:val="24"/>
          <w:szCs w:val="24"/>
        </w:rPr>
        <w:t xml:space="preserve">or other authorised person may </w:t>
      </w:r>
      <w:r w:rsidRPr="00DC2F17">
        <w:rPr>
          <w:rFonts w:ascii="Century Gothic" w:hAnsi="Century Gothic" w:cstheme="minorHAnsi"/>
          <w:sz w:val="24"/>
          <w:szCs w:val="24"/>
        </w:rPr>
        <w:t xml:space="preserve">issue  a  written  notice  to  a  person  to  preserve  </w:t>
      </w:r>
      <w:r w:rsidR="003D0671" w:rsidRPr="00DC2F17">
        <w:rPr>
          <w:rFonts w:ascii="Century Gothic" w:hAnsi="Century Gothic" w:cstheme="minorHAnsi"/>
          <w:sz w:val="24"/>
          <w:szCs w:val="24"/>
        </w:rPr>
        <w:t xml:space="preserve">specified computer  data  by  means  of  a </w:t>
      </w:r>
      <w:r w:rsidRPr="00DC2F17">
        <w:rPr>
          <w:rFonts w:ascii="Century Gothic" w:hAnsi="Century Gothic" w:cstheme="minorHAnsi"/>
          <w:sz w:val="24"/>
          <w:szCs w:val="24"/>
        </w:rPr>
        <w:t>computer system</w:t>
      </w:r>
      <w:r w:rsidR="003D0671" w:rsidRPr="00DC2F17">
        <w:rPr>
          <w:rFonts w:ascii="Century Gothic" w:hAnsi="Century Gothic" w:cstheme="minorHAnsi"/>
          <w:sz w:val="24"/>
          <w:szCs w:val="24"/>
        </w:rPr>
        <w:t xml:space="preserve"> if the police officer or other authorized person is satisfied that (a) the specified computer data is reasonably required for the purpose of a criminal investigation and (b) there is a risk or vulnerability that the specified computer data may be modified, lost, destroyed, or rendered inaccessible. </w:t>
      </w:r>
      <w:r w:rsidRPr="00DC2F17">
        <w:rPr>
          <w:rFonts w:ascii="Century Gothic" w:hAnsi="Century Gothic" w:cstheme="minorHAnsi"/>
          <w:sz w:val="24"/>
          <w:szCs w:val="24"/>
        </w:rPr>
        <w:t>Clause 19 also provides that the notice must sp</w:t>
      </w:r>
      <w:r w:rsidR="003D0671" w:rsidRPr="00DC2F17">
        <w:rPr>
          <w:rFonts w:ascii="Century Gothic" w:hAnsi="Century Gothic" w:cstheme="minorHAnsi"/>
          <w:sz w:val="24"/>
          <w:szCs w:val="24"/>
        </w:rPr>
        <w:t xml:space="preserve">ecify a timeframe of </w:t>
      </w:r>
      <w:r w:rsidRPr="00DC2F17">
        <w:rPr>
          <w:rFonts w:ascii="Century Gothic" w:hAnsi="Century Gothic" w:cstheme="minorHAnsi"/>
          <w:sz w:val="24"/>
          <w:szCs w:val="24"/>
        </w:rPr>
        <w:t>90 days for which the specified computer data must</w:t>
      </w:r>
      <w:r w:rsidR="003D0671" w:rsidRPr="00DC2F17">
        <w:rPr>
          <w:rFonts w:ascii="Century Gothic" w:hAnsi="Century Gothic" w:cstheme="minorHAnsi"/>
          <w:sz w:val="24"/>
          <w:szCs w:val="24"/>
        </w:rPr>
        <w:t xml:space="preserve"> be preserved and which may be renewed once, for a further period of 90 </w:t>
      </w:r>
      <w:r w:rsidRPr="00DC2F17">
        <w:rPr>
          <w:rFonts w:ascii="Century Gothic" w:hAnsi="Century Gothic" w:cstheme="minorHAnsi"/>
          <w:sz w:val="24"/>
          <w:szCs w:val="24"/>
        </w:rPr>
        <w:t xml:space="preserve">days.  </w:t>
      </w:r>
      <w:r w:rsidR="003D0671" w:rsidRPr="00DC2F17">
        <w:rPr>
          <w:rFonts w:ascii="Century Gothic" w:hAnsi="Century Gothic" w:cstheme="minorHAnsi"/>
          <w:sz w:val="24"/>
          <w:szCs w:val="24"/>
        </w:rPr>
        <w:t>A person who contravenes this provision of the proposed Bill commits an offence and is liable on conviction to a fine not exceeding $10,000 or imprisonment for a term not exceeding 5 years or both in the case of an individual and a fine not exceeding $50,000 in the case of a body corporate.</w:t>
      </w:r>
    </w:p>
    <w:p w:rsidR="003D0671" w:rsidRPr="00DC2F17" w:rsidRDefault="003D0671" w:rsidP="005C7686">
      <w:pPr>
        <w:rPr>
          <w:rFonts w:ascii="Century Gothic" w:hAnsi="Century Gothic" w:cstheme="minorHAnsi"/>
          <w:sz w:val="24"/>
          <w:szCs w:val="24"/>
        </w:rPr>
      </w:pPr>
    </w:p>
    <w:p w:rsidR="009E2A58" w:rsidRPr="00DC2F17" w:rsidRDefault="005C7686" w:rsidP="009E2A58">
      <w:pPr>
        <w:rPr>
          <w:rFonts w:ascii="Century Gothic" w:hAnsi="Century Gothic" w:cstheme="minorHAnsi"/>
          <w:sz w:val="24"/>
          <w:szCs w:val="24"/>
        </w:rPr>
      </w:pPr>
      <w:r w:rsidRPr="00DC2F17">
        <w:rPr>
          <w:rFonts w:ascii="Century Gothic" w:hAnsi="Century Gothic" w:cstheme="minorHAnsi"/>
          <w:sz w:val="24"/>
          <w:szCs w:val="24"/>
        </w:rPr>
        <w:t xml:space="preserve">Clause 20 </w:t>
      </w:r>
      <w:r w:rsidR="009E2A58" w:rsidRPr="00DC2F17">
        <w:rPr>
          <w:rFonts w:ascii="Century Gothic" w:hAnsi="Century Gothic" w:cstheme="minorHAnsi"/>
          <w:sz w:val="24"/>
          <w:szCs w:val="24"/>
        </w:rPr>
        <w:t>pertains to expedited</w:t>
      </w:r>
      <w:r w:rsidRPr="00DC2F17">
        <w:rPr>
          <w:rFonts w:ascii="Century Gothic" w:hAnsi="Century Gothic" w:cstheme="minorHAnsi"/>
          <w:sz w:val="24"/>
          <w:szCs w:val="24"/>
        </w:rPr>
        <w:t xml:space="preserve"> preservation and</w:t>
      </w:r>
      <w:r w:rsidR="009E2A58" w:rsidRPr="00DC2F17">
        <w:rPr>
          <w:rFonts w:ascii="Century Gothic" w:hAnsi="Century Gothic" w:cstheme="minorHAnsi"/>
          <w:sz w:val="24"/>
          <w:szCs w:val="24"/>
        </w:rPr>
        <w:t xml:space="preserve"> partial disclosure of traffic data. It </w:t>
      </w:r>
      <w:r w:rsidRPr="00DC2F17">
        <w:rPr>
          <w:rFonts w:ascii="Century Gothic" w:hAnsi="Century Gothic" w:cstheme="minorHAnsi"/>
          <w:sz w:val="24"/>
          <w:szCs w:val="24"/>
        </w:rPr>
        <w:t>provides that a police offi</w:t>
      </w:r>
      <w:r w:rsidR="009E2A58" w:rsidRPr="00DC2F17">
        <w:rPr>
          <w:rFonts w:ascii="Century Gothic" w:hAnsi="Century Gothic" w:cstheme="minorHAnsi"/>
          <w:sz w:val="24"/>
          <w:szCs w:val="24"/>
        </w:rPr>
        <w:t xml:space="preserve">cer or other authorised person </w:t>
      </w:r>
      <w:r w:rsidRPr="00DC2F17">
        <w:rPr>
          <w:rFonts w:ascii="Century Gothic" w:hAnsi="Century Gothic" w:cstheme="minorHAnsi"/>
          <w:sz w:val="24"/>
          <w:szCs w:val="24"/>
        </w:rPr>
        <w:t>may, by written order, require a service provider to preserv</w:t>
      </w:r>
      <w:r w:rsidR="009E2A58" w:rsidRPr="00DC2F17">
        <w:rPr>
          <w:rFonts w:ascii="Century Gothic" w:hAnsi="Century Gothic" w:cstheme="minorHAnsi"/>
          <w:sz w:val="24"/>
          <w:szCs w:val="24"/>
        </w:rPr>
        <w:t xml:space="preserve">e specified traffic data for a </w:t>
      </w:r>
      <w:r w:rsidRPr="00DC2F17">
        <w:rPr>
          <w:rFonts w:ascii="Century Gothic" w:hAnsi="Century Gothic" w:cstheme="minorHAnsi"/>
          <w:sz w:val="24"/>
          <w:szCs w:val="24"/>
        </w:rPr>
        <w:t xml:space="preserve">period of time in an expeditious manner, regardless </w:t>
      </w:r>
      <w:r w:rsidR="009E2A58" w:rsidRPr="00DC2F17">
        <w:rPr>
          <w:rFonts w:ascii="Century Gothic" w:hAnsi="Century Gothic" w:cstheme="minorHAnsi"/>
          <w:sz w:val="24"/>
          <w:szCs w:val="24"/>
        </w:rPr>
        <w:t xml:space="preserve">of whether one or more service </w:t>
      </w:r>
      <w:r w:rsidRPr="00DC2F17">
        <w:rPr>
          <w:rFonts w:ascii="Century Gothic" w:hAnsi="Century Gothic" w:cstheme="minorHAnsi"/>
          <w:sz w:val="24"/>
          <w:szCs w:val="24"/>
        </w:rPr>
        <w:t>providers were involved in the transmission o</w:t>
      </w:r>
      <w:r w:rsidR="009E2A58" w:rsidRPr="00DC2F17">
        <w:rPr>
          <w:rFonts w:ascii="Century Gothic" w:hAnsi="Century Gothic" w:cstheme="minorHAnsi"/>
          <w:sz w:val="24"/>
          <w:szCs w:val="24"/>
        </w:rPr>
        <w:t>f the communication in question, for the purposes of a criminal investigation.</w:t>
      </w:r>
      <w:r w:rsidRPr="00DC2F17">
        <w:rPr>
          <w:rFonts w:ascii="Century Gothic" w:hAnsi="Century Gothic" w:cstheme="minorHAnsi"/>
          <w:sz w:val="24"/>
          <w:szCs w:val="24"/>
        </w:rPr>
        <w:t xml:space="preserve"> </w:t>
      </w:r>
      <w:r w:rsidR="00F44FE4" w:rsidRPr="00DC2F17">
        <w:rPr>
          <w:rFonts w:ascii="Century Gothic" w:hAnsi="Century Gothic" w:cstheme="minorHAnsi"/>
          <w:sz w:val="24"/>
          <w:szCs w:val="24"/>
        </w:rPr>
        <w:t>C</w:t>
      </w:r>
      <w:r w:rsidR="009E2A58" w:rsidRPr="00DC2F17">
        <w:rPr>
          <w:rFonts w:ascii="Century Gothic" w:hAnsi="Century Gothic" w:cstheme="minorHAnsi"/>
          <w:sz w:val="24"/>
          <w:szCs w:val="24"/>
        </w:rPr>
        <w:t>ontraven</w:t>
      </w:r>
      <w:r w:rsidR="00F44FE4" w:rsidRPr="00DC2F17">
        <w:rPr>
          <w:rFonts w:ascii="Century Gothic" w:hAnsi="Century Gothic" w:cstheme="minorHAnsi"/>
          <w:sz w:val="24"/>
          <w:szCs w:val="24"/>
        </w:rPr>
        <w:t>tion of</w:t>
      </w:r>
      <w:r w:rsidR="009E2A58" w:rsidRPr="00DC2F17">
        <w:rPr>
          <w:rFonts w:ascii="Century Gothic" w:hAnsi="Century Gothic" w:cstheme="minorHAnsi"/>
          <w:sz w:val="24"/>
          <w:szCs w:val="24"/>
        </w:rPr>
        <w:t xml:space="preserve"> this provision of the proposed Bill </w:t>
      </w:r>
      <w:r w:rsidR="00F44FE4" w:rsidRPr="00DC2F17">
        <w:rPr>
          <w:rFonts w:ascii="Century Gothic" w:hAnsi="Century Gothic" w:cstheme="minorHAnsi"/>
          <w:sz w:val="24"/>
          <w:szCs w:val="24"/>
        </w:rPr>
        <w:t>carries a fine not exceeding</w:t>
      </w:r>
      <w:r w:rsidR="009E2A58" w:rsidRPr="00DC2F17">
        <w:rPr>
          <w:rFonts w:ascii="Century Gothic" w:hAnsi="Century Gothic" w:cstheme="minorHAnsi"/>
          <w:sz w:val="24"/>
          <w:szCs w:val="24"/>
        </w:rPr>
        <w:t xml:space="preserve"> $10,000 or imprisonment for a term not exceeding 7 years or both in the case of an individual and a fine not exceeding $100,000 in the case of a body corporate.</w:t>
      </w:r>
    </w:p>
    <w:p w:rsidR="005C7686" w:rsidRPr="00DC2F17" w:rsidRDefault="005C7686" w:rsidP="009E2A58">
      <w:pPr>
        <w:rPr>
          <w:rFonts w:ascii="Century Gothic" w:hAnsi="Century Gothic" w:cstheme="minorHAnsi"/>
          <w:sz w:val="24"/>
          <w:szCs w:val="24"/>
        </w:rPr>
      </w:pPr>
    </w:p>
    <w:p w:rsidR="00AA1572" w:rsidRPr="00DC2F17" w:rsidRDefault="00AA1572" w:rsidP="00AA1572">
      <w:pPr>
        <w:rPr>
          <w:rFonts w:ascii="Century Gothic" w:hAnsi="Century Gothic" w:cstheme="minorHAnsi"/>
          <w:sz w:val="24"/>
          <w:szCs w:val="24"/>
        </w:rPr>
      </w:pPr>
      <w:r w:rsidRPr="00DC2F17">
        <w:rPr>
          <w:rFonts w:ascii="Century Gothic" w:hAnsi="Century Gothic" w:cstheme="minorHAnsi"/>
          <w:sz w:val="24"/>
          <w:szCs w:val="24"/>
        </w:rPr>
        <w:t>Clause 21 provides that a judge</w:t>
      </w:r>
      <w:r w:rsidR="005C7686" w:rsidRPr="00DC2F17">
        <w:rPr>
          <w:rFonts w:ascii="Century Gothic" w:hAnsi="Century Gothic" w:cstheme="minorHAnsi"/>
          <w:sz w:val="24"/>
          <w:szCs w:val="24"/>
        </w:rPr>
        <w:t xml:space="preserve"> or magistrate may order a person in Fiji to</w:t>
      </w:r>
      <w:r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submit  specified  computer  data  in  that  person’s  possessio</w:t>
      </w:r>
      <w:r w:rsidRPr="00DC2F17">
        <w:rPr>
          <w:rFonts w:ascii="Century Gothic" w:hAnsi="Century Gothic" w:cstheme="minorHAnsi"/>
          <w:sz w:val="24"/>
          <w:szCs w:val="24"/>
        </w:rPr>
        <w:t xml:space="preserve">n  or  control  or  a  service </w:t>
      </w:r>
      <w:r w:rsidR="005C7686" w:rsidRPr="00DC2F17">
        <w:rPr>
          <w:rFonts w:ascii="Century Gothic" w:hAnsi="Century Gothic" w:cstheme="minorHAnsi"/>
          <w:sz w:val="24"/>
          <w:szCs w:val="24"/>
        </w:rPr>
        <w:t>provider offering its services in Fiji to submit subscribe</w:t>
      </w:r>
      <w:r w:rsidRPr="00DC2F17">
        <w:rPr>
          <w:rFonts w:ascii="Century Gothic" w:hAnsi="Century Gothic" w:cstheme="minorHAnsi"/>
          <w:sz w:val="24"/>
          <w:szCs w:val="24"/>
        </w:rPr>
        <w:t xml:space="preserve">r information relating to such </w:t>
      </w:r>
      <w:r w:rsidR="005C7686" w:rsidRPr="00DC2F17">
        <w:rPr>
          <w:rFonts w:ascii="Century Gothic" w:hAnsi="Century Gothic" w:cstheme="minorHAnsi"/>
          <w:sz w:val="24"/>
          <w:szCs w:val="24"/>
        </w:rPr>
        <w:t>services in that service provider’s possession or control,  upon app</w:t>
      </w:r>
      <w:r w:rsidRPr="00DC2F17">
        <w:rPr>
          <w:rFonts w:ascii="Century Gothic" w:hAnsi="Century Gothic" w:cstheme="minorHAnsi"/>
          <w:sz w:val="24"/>
          <w:szCs w:val="24"/>
        </w:rPr>
        <w:t xml:space="preserve">lication  made by  a </w:t>
      </w:r>
      <w:r w:rsidR="005C7686" w:rsidRPr="00DC2F17">
        <w:rPr>
          <w:rFonts w:ascii="Century Gothic" w:hAnsi="Century Gothic" w:cstheme="minorHAnsi"/>
          <w:sz w:val="24"/>
          <w:szCs w:val="24"/>
        </w:rPr>
        <w:t xml:space="preserve">police officer or other authorised person. Clause 21 </w:t>
      </w:r>
      <w:r w:rsidRPr="00DC2F17">
        <w:rPr>
          <w:rFonts w:ascii="Century Gothic" w:hAnsi="Century Gothic" w:cstheme="minorHAnsi"/>
          <w:sz w:val="24"/>
          <w:szCs w:val="24"/>
        </w:rPr>
        <w:t>further</w:t>
      </w:r>
      <w:r w:rsidR="005C7686" w:rsidRPr="00DC2F17">
        <w:rPr>
          <w:rFonts w:ascii="Century Gothic" w:hAnsi="Century Gothic" w:cstheme="minorHAnsi"/>
          <w:sz w:val="24"/>
          <w:szCs w:val="24"/>
        </w:rPr>
        <w:t xml:space="preserve"> provides that in order for </w:t>
      </w:r>
      <w:r w:rsidRPr="00DC2F17">
        <w:rPr>
          <w:rFonts w:ascii="Century Gothic" w:hAnsi="Century Gothic" w:cstheme="minorHAnsi"/>
          <w:sz w:val="24"/>
          <w:szCs w:val="24"/>
        </w:rPr>
        <w:t xml:space="preserve">an order to be made, </w:t>
      </w:r>
      <w:r w:rsidR="005C7686" w:rsidRPr="00DC2F17">
        <w:rPr>
          <w:rFonts w:ascii="Century Gothic" w:hAnsi="Century Gothic" w:cstheme="minorHAnsi"/>
          <w:sz w:val="24"/>
          <w:szCs w:val="24"/>
        </w:rPr>
        <w:t>the application must demonstrate to</w:t>
      </w:r>
      <w:r w:rsidRPr="00DC2F17">
        <w:rPr>
          <w:rFonts w:ascii="Century Gothic" w:hAnsi="Century Gothic" w:cstheme="minorHAnsi"/>
          <w:sz w:val="24"/>
          <w:szCs w:val="24"/>
        </w:rPr>
        <w:t xml:space="preserve"> the satisfaction of the judge </w:t>
      </w:r>
      <w:r w:rsidR="005C7686" w:rsidRPr="00DC2F17">
        <w:rPr>
          <w:rFonts w:ascii="Century Gothic" w:hAnsi="Century Gothic" w:cstheme="minorHAnsi"/>
          <w:sz w:val="24"/>
          <w:szCs w:val="24"/>
        </w:rPr>
        <w:t xml:space="preserve">or  magistrate  that  there  are  reasonable  grounds  that  the </w:t>
      </w:r>
      <w:r w:rsidRPr="00DC2F17">
        <w:rPr>
          <w:rFonts w:ascii="Century Gothic" w:hAnsi="Century Gothic" w:cstheme="minorHAnsi"/>
          <w:sz w:val="24"/>
          <w:szCs w:val="24"/>
        </w:rPr>
        <w:t xml:space="preserve"> specified  computer  data  or </w:t>
      </w:r>
      <w:r w:rsidR="005C7686" w:rsidRPr="00DC2F17">
        <w:rPr>
          <w:rFonts w:ascii="Century Gothic" w:hAnsi="Century Gothic" w:cstheme="minorHAnsi"/>
          <w:sz w:val="24"/>
          <w:szCs w:val="24"/>
        </w:rPr>
        <w:t>subscriber information is in the possession or control of</w:t>
      </w:r>
      <w:r w:rsidRPr="00DC2F17">
        <w:rPr>
          <w:rFonts w:ascii="Century Gothic" w:hAnsi="Century Gothic" w:cstheme="minorHAnsi"/>
          <w:sz w:val="24"/>
          <w:szCs w:val="24"/>
        </w:rPr>
        <w:t xml:space="preserve"> a person in Fiji or a service </w:t>
      </w:r>
      <w:r w:rsidR="005C7686" w:rsidRPr="00DC2F17">
        <w:rPr>
          <w:rFonts w:ascii="Century Gothic" w:hAnsi="Century Gothic" w:cstheme="minorHAnsi"/>
          <w:sz w:val="24"/>
          <w:szCs w:val="24"/>
        </w:rPr>
        <w:t xml:space="preserve">provider offering services in Fiji  or are required or desirable for the purposes of  an investigation. </w:t>
      </w:r>
      <w:r w:rsidRPr="00DC2F17">
        <w:rPr>
          <w:rFonts w:ascii="Century Gothic" w:hAnsi="Century Gothic" w:cstheme="minorHAnsi"/>
          <w:sz w:val="24"/>
          <w:szCs w:val="24"/>
        </w:rPr>
        <w:t xml:space="preserve">A person who contravenes this provision of the proposed Bill commits an offence and is liable on conviction to a fine not </w:t>
      </w:r>
      <w:r w:rsidR="008F0B3D" w:rsidRPr="00DC2F17">
        <w:rPr>
          <w:rFonts w:ascii="Century Gothic" w:hAnsi="Century Gothic" w:cstheme="minorHAnsi"/>
          <w:sz w:val="24"/>
          <w:szCs w:val="24"/>
        </w:rPr>
        <w:t xml:space="preserve">exceeding </w:t>
      </w:r>
      <w:r w:rsidRPr="00DC2F17">
        <w:rPr>
          <w:rFonts w:ascii="Century Gothic" w:hAnsi="Century Gothic" w:cstheme="minorHAnsi"/>
          <w:sz w:val="24"/>
          <w:szCs w:val="24"/>
        </w:rPr>
        <w:t>$10,000 or imprisonment for a term not exceeding 7 years or both in the case of an individual and a fine not exceeding $50,000 in the case of a body corporate.</w:t>
      </w:r>
    </w:p>
    <w:p w:rsidR="005C7686" w:rsidRPr="00DC2F17" w:rsidRDefault="005C7686" w:rsidP="00AA1572">
      <w:pPr>
        <w:rPr>
          <w:rFonts w:ascii="Century Gothic" w:hAnsi="Century Gothic" w:cstheme="minorHAnsi"/>
          <w:sz w:val="24"/>
          <w:szCs w:val="24"/>
        </w:rPr>
      </w:pPr>
    </w:p>
    <w:p w:rsidR="0092368A" w:rsidRPr="00DC2F17" w:rsidRDefault="0092368A" w:rsidP="005C7686">
      <w:pPr>
        <w:rPr>
          <w:rFonts w:ascii="Century Gothic" w:hAnsi="Century Gothic" w:cstheme="minorHAnsi"/>
          <w:sz w:val="24"/>
          <w:szCs w:val="24"/>
        </w:rPr>
      </w:pPr>
      <w:r w:rsidRPr="00DC2F17">
        <w:rPr>
          <w:rFonts w:ascii="Century Gothic" w:hAnsi="Century Gothic" w:cstheme="minorHAnsi"/>
          <w:sz w:val="24"/>
          <w:szCs w:val="24"/>
        </w:rPr>
        <w:t xml:space="preserve">Clause 22 pertains to the search and seizure of stored computer data. It </w:t>
      </w:r>
      <w:r w:rsidR="005C7686" w:rsidRPr="00DC2F17">
        <w:rPr>
          <w:rFonts w:ascii="Century Gothic" w:hAnsi="Century Gothic" w:cstheme="minorHAnsi"/>
          <w:sz w:val="24"/>
          <w:szCs w:val="24"/>
        </w:rPr>
        <w:t xml:space="preserve">provides that a judge may issue </w:t>
      </w:r>
      <w:r w:rsidRPr="00DC2F17">
        <w:rPr>
          <w:rFonts w:ascii="Century Gothic" w:hAnsi="Century Gothic" w:cstheme="minorHAnsi"/>
          <w:sz w:val="24"/>
          <w:szCs w:val="24"/>
        </w:rPr>
        <w:t xml:space="preserve">a warrant authorising a police </w:t>
      </w:r>
      <w:r w:rsidR="005C7686" w:rsidRPr="00DC2F17">
        <w:rPr>
          <w:rFonts w:ascii="Century Gothic" w:hAnsi="Century Gothic" w:cstheme="minorHAnsi"/>
          <w:sz w:val="24"/>
          <w:szCs w:val="24"/>
        </w:rPr>
        <w:t xml:space="preserve">office </w:t>
      </w:r>
      <w:r w:rsidRPr="00DC2F17">
        <w:rPr>
          <w:rFonts w:ascii="Century Gothic" w:hAnsi="Century Gothic" w:cstheme="minorHAnsi"/>
          <w:sz w:val="24"/>
          <w:szCs w:val="24"/>
        </w:rPr>
        <w:t xml:space="preserve">or other authorised person, to inter alia </w:t>
      </w:r>
      <w:r w:rsidR="005C7686" w:rsidRPr="00DC2F17">
        <w:rPr>
          <w:rFonts w:ascii="Century Gothic" w:hAnsi="Century Gothic" w:cstheme="minorHAnsi"/>
          <w:sz w:val="24"/>
          <w:szCs w:val="24"/>
        </w:rPr>
        <w:t>search a</w:t>
      </w:r>
      <w:r w:rsidRPr="00DC2F17">
        <w:rPr>
          <w:rFonts w:ascii="Century Gothic" w:hAnsi="Century Gothic" w:cstheme="minorHAnsi"/>
          <w:sz w:val="24"/>
          <w:szCs w:val="24"/>
        </w:rPr>
        <w:t>nd seize stored computer data. I</w:t>
      </w:r>
      <w:r w:rsidR="005C7686" w:rsidRPr="00DC2F17">
        <w:rPr>
          <w:rFonts w:ascii="Century Gothic" w:hAnsi="Century Gothic" w:cstheme="minorHAnsi"/>
          <w:sz w:val="24"/>
          <w:szCs w:val="24"/>
        </w:rPr>
        <w:t>n order for a judge or magist</w:t>
      </w:r>
      <w:r w:rsidRPr="00DC2F17">
        <w:rPr>
          <w:rFonts w:ascii="Century Gothic" w:hAnsi="Century Gothic" w:cstheme="minorHAnsi"/>
          <w:sz w:val="24"/>
          <w:szCs w:val="24"/>
        </w:rPr>
        <w:t xml:space="preserve">rate to issue the warrant, the </w:t>
      </w:r>
      <w:r w:rsidR="005C7686" w:rsidRPr="00DC2F17">
        <w:rPr>
          <w:rFonts w:ascii="Century Gothic" w:hAnsi="Century Gothic" w:cstheme="minorHAnsi"/>
          <w:sz w:val="24"/>
          <w:szCs w:val="24"/>
        </w:rPr>
        <w:t>application for the</w:t>
      </w:r>
      <w:r w:rsidRPr="00DC2F17">
        <w:rPr>
          <w:rFonts w:ascii="Century Gothic" w:hAnsi="Century Gothic" w:cstheme="minorHAnsi"/>
          <w:sz w:val="24"/>
          <w:szCs w:val="24"/>
        </w:rPr>
        <w:t xml:space="preserve"> warrant must satisfy the judge or magistrate that there are reasonable </w:t>
      </w:r>
      <w:r w:rsidR="005C7686" w:rsidRPr="00DC2F17">
        <w:rPr>
          <w:rFonts w:ascii="Century Gothic" w:hAnsi="Century Gothic" w:cstheme="minorHAnsi"/>
          <w:sz w:val="24"/>
          <w:szCs w:val="24"/>
        </w:rPr>
        <w:t>grounds  that  there  may  be  in  a  specified  computer  sys</w:t>
      </w:r>
      <w:r w:rsidRPr="00DC2F17">
        <w:rPr>
          <w:rFonts w:ascii="Century Gothic" w:hAnsi="Century Gothic" w:cstheme="minorHAnsi"/>
          <w:sz w:val="24"/>
          <w:szCs w:val="24"/>
        </w:rPr>
        <w:t xml:space="preserve">tem,  for  instance,  that is </w:t>
      </w:r>
      <w:r w:rsidR="005C7686" w:rsidRPr="00DC2F17">
        <w:rPr>
          <w:rFonts w:ascii="Century Gothic" w:hAnsi="Century Gothic" w:cstheme="minorHAnsi"/>
          <w:sz w:val="24"/>
          <w:szCs w:val="24"/>
        </w:rPr>
        <w:t>reasonably required for the purpose of a criminal investi</w:t>
      </w:r>
      <w:r w:rsidRPr="00DC2F17">
        <w:rPr>
          <w:rFonts w:ascii="Century Gothic" w:hAnsi="Century Gothic" w:cstheme="minorHAnsi"/>
          <w:sz w:val="24"/>
          <w:szCs w:val="24"/>
        </w:rPr>
        <w:t xml:space="preserve">gation or criminal proceedings </w:t>
      </w:r>
      <w:r w:rsidR="005C7686" w:rsidRPr="00DC2F17">
        <w:rPr>
          <w:rFonts w:ascii="Century Gothic" w:hAnsi="Century Gothic" w:cstheme="minorHAnsi"/>
          <w:sz w:val="24"/>
          <w:szCs w:val="24"/>
        </w:rPr>
        <w:t>which  may  be  material  as  evidence  in  proving  a  specific</w:t>
      </w:r>
      <w:r w:rsidRPr="00DC2F17">
        <w:rPr>
          <w:rFonts w:ascii="Century Gothic" w:hAnsi="Century Gothic" w:cstheme="minorHAnsi"/>
          <w:sz w:val="24"/>
          <w:szCs w:val="24"/>
        </w:rPr>
        <w:t xml:space="preserve">ally  identified  offence.  Any person who </w:t>
      </w:r>
      <w:r w:rsidR="00273D06" w:rsidRPr="00DC2F17">
        <w:rPr>
          <w:rFonts w:ascii="Century Gothic" w:hAnsi="Century Gothic" w:cstheme="minorHAnsi"/>
          <w:sz w:val="24"/>
          <w:szCs w:val="24"/>
        </w:rPr>
        <w:t>willfully</w:t>
      </w:r>
      <w:r w:rsidRPr="00DC2F17">
        <w:rPr>
          <w:rFonts w:ascii="Century Gothic" w:hAnsi="Century Gothic" w:cstheme="minorHAnsi"/>
          <w:sz w:val="24"/>
          <w:szCs w:val="24"/>
        </w:rPr>
        <w:t xml:space="preserve">  obstructs  or misuses</w:t>
      </w:r>
      <w:r w:rsidR="005C7686" w:rsidRPr="00DC2F17">
        <w:rPr>
          <w:rFonts w:ascii="Century Gothic" w:hAnsi="Century Gothic" w:cstheme="minorHAnsi"/>
          <w:sz w:val="24"/>
          <w:szCs w:val="24"/>
        </w:rPr>
        <w:t xml:space="preserve"> the lawful powers  </w:t>
      </w:r>
      <w:r w:rsidRPr="00DC2F17">
        <w:rPr>
          <w:rFonts w:ascii="Century Gothic" w:hAnsi="Century Gothic" w:cstheme="minorHAnsi"/>
          <w:sz w:val="24"/>
          <w:szCs w:val="24"/>
        </w:rPr>
        <w:t xml:space="preserve">under this provision commits an offence and is liable on conviction to a fine not exceeding $5,000 or imprisonment for a term not exceeding 2 years or both in the case of an individual and a fine not exceeding $10,000 in the case of a body corporate. </w:t>
      </w:r>
      <w:r w:rsidR="005C7686" w:rsidRPr="00DC2F17">
        <w:rPr>
          <w:rFonts w:ascii="Century Gothic" w:hAnsi="Century Gothic" w:cstheme="minorHAnsi"/>
          <w:sz w:val="24"/>
          <w:szCs w:val="24"/>
        </w:rPr>
        <w:t xml:space="preserve">Clause 22 </w:t>
      </w:r>
      <w:r w:rsidRPr="00DC2F17">
        <w:rPr>
          <w:rFonts w:ascii="Century Gothic" w:hAnsi="Century Gothic" w:cstheme="minorHAnsi"/>
          <w:sz w:val="24"/>
          <w:szCs w:val="24"/>
        </w:rPr>
        <w:t>further defines</w:t>
      </w:r>
      <w:r w:rsidR="005C7686" w:rsidRPr="00DC2F17">
        <w:rPr>
          <w:rFonts w:ascii="Century Gothic" w:hAnsi="Century Gothic" w:cstheme="minorHAnsi"/>
          <w:sz w:val="24"/>
          <w:szCs w:val="24"/>
        </w:rPr>
        <w:t xml:space="preserve"> “decrypted information”, “encrypted data” and “u</w:t>
      </w:r>
      <w:r w:rsidRPr="00DC2F17">
        <w:rPr>
          <w:rFonts w:ascii="Century Gothic" w:hAnsi="Century Gothic" w:cstheme="minorHAnsi"/>
          <w:sz w:val="24"/>
          <w:szCs w:val="24"/>
        </w:rPr>
        <w:t xml:space="preserve">nencrypted version”. </w:t>
      </w:r>
    </w:p>
    <w:p w:rsidR="0092368A" w:rsidRPr="00DC2F17" w:rsidRDefault="0092368A" w:rsidP="005C7686">
      <w:pPr>
        <w:rPr>
          <w:rFonts w:ascii="Century Gothic" w:hAnsi="Century Gothic" w:cstheme="minorHAnsi"/>
          <w:sz w:val="24"/>
          <w:szCs w:val="24"/>
        </w:rPr>
      </w:pPr>
    </w:p>
    <w:p w:rsidR="005C7686" w:rsidRPr="00DC2F17" w:rsidRDefault="005C7686" w:rsidP="00BA2710">
      <w:pPr>
        <w:rPr>
          <w:rFonts w:ascii="Century Gothic" w:hAnsi="Century Gothic" w:cstheme="minorHAnsi"/>
          <w:sz w:val="24"/>
          <w:szCs w:val="24"/>
        </w:rPr>
      </w:pPr>
      <w:r w:rsidRPr="00DC2F17">
        <w:rPr>
          <w:rFonts w:ascii="Century Gothic" w:hAnsi="Century Gothic" w:cstheme="minorHAnsi"/>
          <w:sz w:val="24"/>
          <w:szCs w:val="24"/>
        </w:rPr>
        <w:t xml:space="preserve">Clause 23 </w:t>
      </w:r>
      <w:r w:rsidR="00BA2710" w:rsidRPr="00DC2F17">
        <w:rPr>
          <w:rFonts w:ascii="Century Gothic" w:hAnsi="Century Gothic" w:cstheme="minorHAnsi"/>
          <w:sz w:val="24"/>
          <w:szCs w:val="24"/>
        </w:rPr>
        <w:t>relates the real-time collection of traffic data. It provides</w:t>
      </w:r>
      <w:r w:rsidRPr="00DC2F17">
        <w:rPr>
          <w:rFonts w:ascii="Century Gothic" w:hAnsi="Century Gothic" w:cstheme="minorHAnsi"/>
          <w:sz w:val="24"/>
          <w:szCs w:val="24"/>
        </w:rPr>
        <w:t xml:space="preserve"> that a judge or magistrate</w:t>
      </w:r>
      <w:r w:rsidR="00BA2710" w:rsidRPr="00DC2F17">
        <w:rPr>
          <w:rFonts w:ascii="Century Gothic" w:hAnsi="Century Gothic" w:cstheme="minorHAnsi"/>
          <w:sz w:val="24"/>
          <w:szCs w:val="24"/>
        </w:rPr>
        <w:t xml:space="preserve"> may issue a warrant requiring </w:t>
      </w:r>
      <w:r w:rsidRPr="00DC2F17">
        <w:rPr>
          <w:rFonts w:ascii="Century Gothic" w:hAnsi="Century Gothic" w:cstheme="minorHAnsi"/>
          <w:sz w:val="24"/>
          <w:szCs w:val="24"/>
        </w:rPr>
        <w:t xml:space="preserve">a service provider to collect or record traffic data in </w:t>
      </w:r>
      <w:r w:rsidR="00BA2710" w:rsidRPr="00DC2F17">
        <w:rPr>
          <w:rFonts w:ascii="Century Gothic" w:hAnsi="Century Gothic" w:cstheme="minorHAnsi"/>
          <w:sz w:val="24"/>
          <w:szCs w:val="24"/>
        </w:rPr>
        <w:t xml:space="preserve">real-time and provide only the </w:t>
      </w:r>
      <w:r w:rsidRPr="00DC2F17">
        <w:rPr>
          <w:rFonts w:ascii="Century Gothic" w:hAnsi="Century Gothic" w:cstheme="minorHAnsi"/>
          <w:sz w:val="24"/>
          <w:szCs w:val="24"/>
        </w:rPr>
        <w:t>traffic data to an authorised officer</w:t>
      </w:r>
      <w:r w:rsidR="00BA2710" w:rsidRPr="00DC2F17">
        <w:rPr>
          <w:rFonts w:ascii="Century Gothic" w:hAnsi="Century Gothic" w:cstheme="minorHAnsi"/>
          <w:sz w:val="24"/>
          <w:szCs w:val="24"/>
        </w:rPr>
        <w:t xml:space="preserve"> for the purposes of a specific criminal investigation</w:t>
      </w:r>
      <w:r w:rsidRPr="00DC2F17">
        <w:rPr>
          <w:rFonts w:ascii="Century Gothic" w:hAnsi="Century Gothic" w:cstheme="minorHAnsi"/>
          <w:sz w:val="24"/>
          <w:szCs w:val="24"/>
        </w:rPr>
        <w:t>. Clause 23 also provi</w:t>
      </w:r>
      <w:r w:rsidR="00BA2710" w:rsidRPr="00DC2F17">
        <w:rPr>
          <w:rFonts w:ascii="Century Gothic" w:hAnsi="Century Gothic" w:cstheme="minorHAnsi"/>
          <w:sz w:val="24"/>
          <w:szCs w:val="24"/>
        </w:rPr>
        <w:t xml:space="preserve">des that a judge or magistrate </w:t>
      </w:r>
      <w:r w:rsidRPr="00DC2F17">
        <w:rPr>
          <w:rFonts w:ascii="Century Gothic" w:hAnsi="Century Gothic" w:cstheme="minorHAnsi"/>
          <w:sz w:val="24"/>
          <w:szCs w:val="24"/>
        </w:rPr>
        <w:t xml:space="preserve">may only issue such a warrant if the application made </w:t>
      </w:r>
      <w:r w:rsidR="00BA2710" w:rsidRPr="00DC2F17">
        <w:rPr>
          <w:rFonts w:ascii="Century Gothic" w:hAnsi="Century Gothic" w:cstheme="minorHAnsi"/>
          <w:sz w:val="24"/>
          <w:szCs w:val="24"/>
        </w:rPr>
        <w:t>satisfies the judge or</w:t>
      </w:r>
      <w:r w:rsidRPr="00DC2F17">
        <w:rPr>
          <w:rFonts w:ascii="Century Gothic" w:hAnsi="Century Gothic" w:cstheme="minorHAnsi"/>
          <w:sz w:val="24"/>
          <w:szCs w:val="24"/>
        </w:rPr>
        <w:t xml:space="preserve"> </w:t>
      </w:r>
      <w:r w:rsidR="00BA2710" w:rsidRPr="00DC2F17">
        <w:rPr>
          <w:rFonts w:ascii="Century Gothic" w:hAnsi="Century Gothic" w:cstheme="minorHAnsi"/>
          <w:sz w:val="24"/>
          <w:szCs w:val="24"/>
        </w:rPr>
        <w:t xml:space="preserve">magistrate that </w:t>
      </w:r>
      <w:r w:rsidRPr="00DC2F17">
        <w:rPr>
          <w:rFonts w:ascii="Century Gothic" w:hAnsi="Century Gothic" w:cstheme="minorHAnsi"/>
          <w:sz w:val="24"/>
          <w:szCs w:val="24"/>
        </w:rPr>
        <w:t xml:space="preserve">reasonable grounds that the traffic </w:t>
      </w:r>
      <w:r w:rsidR="00BA2710" w:rsidRPr="00DC2F17">
        <w:rPr>
          <w:rFonts w:ascii="Century Gothic" w:hAnsi="Century Gothic" w:cstheme="minorHAnsi"/>
          <w:sz w:val="24"/>
          <w:szCs w:val="24"/>
        </w:rPr>
        <w:t xml:space="preserve">data associated with specified </w:t>
      </w:r>
      <w:r w:rsidR="00273D06" w:rsidRPr="00DC2F17">
        <w:rPr>
          <w:rFonts w:ascii="Century Gothic" w:hAnsi="Century Gothic" w:cstheme="minorHAnsi"/>
          <w:sz w:val="24"/>
          <w:szCs w:val="24"/>
        </w:rPr>
        <w:t>communications and related to or connected with a person under investigation is</w:t>
      </w:r>
      <w:r w:rsidR="00BA2710" w:rsidRPr="00DC2F17">
        <w:rPr>
          <w:rFonts w:ascii="Century Gothic" w:hAnsi="Century Gothic" w:cstheme="minorHAnsi"/>
          <w:sz w:val="24"/>
          <w:szCs w:val="24"/>
        </w:rPr>
        <w:t xml:space="preserve"> reasonably required.</w:t>
      </w:r>
      <w:r w:rsidRPr="00DC2F17">
        <w:rPr>
          <w:rFonts w:ascii="Century Gothic" w:hAnsi="Century Gothic" w:cstheme="minorHAnsi"/>
          <w:sz w:val="24"/>
          <w:szCs w:val="24"/>
        </w:rPr>
        <w:t xml:space="preserve">  </w:t>
      </w:r>
      <w:r w:rsidR="00BA2710" w:rsidRPr="00DC2F17">
        <w:rPr>
          <w:rFonts w:ascii="Century Gothic" w:hAnsi="Century Gothic" w:cstheme="minorHAnsi"/>
          <w:sz w:val="24"/>
          <w:szCs w:val="24"/>
        </w:rPr>
        <w:t xml:space="preserve">A service provider who contravenes this provision is liable on conviction to a fine not exceeding $100,000. </w:t>
      </w:r>
    </w:p>
    <w:p w:rsidR="00BA2710" w:rsidRPr="00DC2F17" w:rsidRDefault="00BA2710" w:rsidP="005C7686">
      <w:pPr>
        <w:rPr>
          <w:rFonts w:ascii="Century Gothic" w:hAnsi="Century Gothic" w:cstheme="minorHAnsi"/>
          <w:sz w:val="24"/>
          <w:szCs w:val="24"/>
        </w:rPr>
      </w:pPr>
    </w:p>
    <w:p w:rsidR="005C7686" w:rsidRPr="00DC2F17" w:rsidRDefault="005C7686" w:rsidP="00CB321C">
      <w:pPr>
        <w:rPr>
          <w:rFonts w:ascii="Century Gothic" w:hAnsi="Century Gothic" w:cstheme="minorHAnsi"/>
          <w:sz w:val="24"/>
          <w:szCs w:val="24"/>
        </w:rPr>
      </w:pPr>
      <w:r w:rsidRPr="00DC2F17">
        <w:rPr>
          <w:rFonts w:ascii="Century Gothic" w:hAnsi="Century Gothic" w:cstheme="minorHAnsi"/>
          <w:sz w:val="24"/>
          <w:szCs w:val="24"/>
        </w:rPr>
        <w:t xml:space="preserve">Clause 24 </w:t>
      </w:r>
      <w:r w:rsidR="00CB321C" w:rsidRPr="00DC2F17">
        <w:rPr>
          <w:rFonts w:ascii="Century Gothic" w:hAnsi="Century Gothic" w:cstheme="minorHAnsi"/>
          <w:sz w:val="24"/>
          <w:szCs w:val="24"/>
        </w:rPr>
        <w:t>provides for the interception of content data. A</w:t>
      </w:r>
      <w:r w:rsidRPr="00DC2F17">
        <w:rPr>
          <w:rFonts w:ascii="Century Gothic" w:hAnsi="Century Gothic" w:cstheme="minorHAnsi"/>
          <w:sz w:val="24"/>
          <w:szCs w:val="24"/>
        </w:rPr>
        <w:t xml:space="preserve"> judge or magistrate</w:t>
      </w:r>
      <w:r w:rsidR="00CB321C" w:rsidRPr="00DC2F17">
        <w:rPr>
          <w:rFonts w:ascii="Century Gothic" w:hAnsi="Century Gothic" w:cstheme="minorHAnsi"/>
          <w:sz w:val="24"/>
          <w:szCs w:val="24"/>
        </w:rPr>
        <w:t xml:space="preserve"> may issue a warrant requiring </w:t>
      </w:r>
      <w:r w:rsidR="00273D06" w:rsidRPr="00DC2F17">
        <w:rPr>
          <w:rFonts w:ascii="Century Gothic" w:hAnsi="Century Gothic" w:cstheme="minorHAnsi"/>
          <w:sz w:val="24"/>
          <w:szCs w:val="24"/>
        </w:rPr>
        <w:t>a service provider to intercept content and</w:t>
      </w:r>
      <w:r w:rsidR="00CB321C" w:rsidRPr="00DC2F17">
        <w:rPr>
          <w:rFonts w:ascii="Century Gothic" w:hAnsi="Century Gothic" w:cstheme="minorHAnsi"/>
          <w:sz w:val="24"/>
          <w:szCs w:val="24"/>
        </w:rPr>
        <w:t xml:space="preserve"> associate traffic data </w:t>
      </w:r>
      <w:r w:rsidR="00273D06" w:rsidRPr="00DC2F17">
        <w:rPr>
          <w:rFonts w:ascii="Century Gothic" w:hAnsi="Century Gothic" w:cstheme="minorHAnsi"/>
          <w:sz w:val="24"/>
          <w:szCs w:val="24"/>
        </w:rPr>
        <w:t>in real</w:t>
      </w:r>
      <w:r w:rsidRPr="00DC2F17">
        <w:rPr>
          <w:rFonts w:ascii="Century Gothic" w:hAnsi="Century Gothic" w:cstheme="minorHAnsi"/>
          <w:sz w:val="24"/>
          <w:szCs w:val="24"/>
        </w:rPr>
        <w:t>-</w:t>
      </w:r>
      <w:r w:rsidR="00273D06" w:rsidRPr="00DC2F17">
        <w:rPr>
          <w:rFonts w:ascii="Century Gothic" w:hAnsi="Century Gothic" w:cstheme="minorHAnsi"/>
          <w:sz w:val="24"/>
          <w:szCs w:val="24"/>
        </w:rPr>
        <w:t>time and provide that content to an</w:t>
      </w:r>
      <w:r w:rsidR="00CB321C" w:rsidRPr="00DC2F17">
        <w:rPr>
          <w:rFonts w:ascii="Century Gothic" w:hAnsi="Century Gothic" w:cstheme="minorHAnsi"/>
          <w:sz w:val="24"/>
          <w:szCs w:val="24"/>
        </w:rPr>
        <w:t xml:space="preserve"> </w:t>
      </w:r>
      <w:r w:rsidR="00273D06" w:rsidRPr="00DC2F17">
        <w:rPr>
          <w:rFonts w:ascii="Century Gothic" w:hAnsi="Century Gothic" w:cstheme="minorHAnsi"/>
          <w:sz w:val="24"/>
          <w:szCs w:val="24"/>
        </w:rPr>
        <w:t>authorised officer as soon as reasonably practicable</w:t>
      </w:r>
      <w:r w:rsidR="00CB321C" w:rsidRPr="00DC2F17">
        <w:rPr>
          <w:rFonts w:ascii="Century Gothic" w:hAnsi="Century Gothic" w:cstheme="minorHAnsi"/>
          <w:sz w:val="24"/>
          <w:szCs w:val="24"/>
        </w:rPr>
        <w:t xml:space="preserve"> provided that the real-time interception of content data is not ordered for a period beyond 90 days. </w:t>
      </w:r>
      <w:r w:rsidR="00273D06" w:rsidRPr="00DC2F17">
        <w:rPr>
          <w:rFonts w:ascii="Century Gothic" w:hAnsi="Century Gothic" w:cstheme="minorHAnsi"/>
          <w:sz w:val="24"/>
          <w:szCs w:val="24"/>
        </w:rPr>
        <w:t>Clause 24 also provides that a</w:t>
      </w:r>
      <w:r w:rsidR="00CB321C" w:rsidRPr="00DC2F17">
        <w:rPr>
          <w:rFonts w:ascii="Century Gothic" w:hAnsi="Century Gothic" w:cstheme="minorHAnsi"/>
          <w:sz w:val="24"/>
          <w:szCs w:val="24"/>
        </w:rPr>
        <w:t xml:space="preserve"> </w:t>
      </w:r>
      <w:r w:rsidR="00273D06" w:rsidRPr="00DC2F17">
        <w:rPr>
          <w:rFonts w:ascii="Century Gothic" w:hAnsi="Century Gothic" w:cstheme="minorHAnsi"/>
          <w:sz w:val="24"/>
          <w:szCs w:val="24"/>
        </w:rPr>
        <w:t>judge or</w:t>
      </w:r>
      <w:r w:rsidRPr="00DC2F17">
        <w:rPr>
          <w:rFonts w:ascii="Century Gothic" w:hAnsi="Century Gothic" w:cstheme="minorHAnsi"/>
          <w:sz w:val="24"/>
          <w:szCs w:val="24"/>
        </w:rPr>
        <w:t xml:space="preserve"> </w:t>
      </w:r>
      <w:r w:rsidR="00273D06" w:rsidRPr="00DC2F17">
        <w:rPr>
          <w:rFonts w:ascii="Century Gothic" w:hAnsi="Century Gothic" w:cstheme="minorHAnsi"/>
          <w:sz w:val="24"/>
          <w:szCs w:val="24"/>
        </w:rPr>
        <w:t>magistrate may</w:t>
      </w:r>
      <w:r w:rsidRPr="00DC2F17">
        <w:rPr>
          <w:rFonts w:ascii="Century Gothic" w:hAnsi="Century Gothic" w:cstheme="minorHAnsi"/>
          <w:sz w:val="24"/>
          <w:szCs w:val="24"/>
        </w:rPr>
        <w:t xml:space="preserve"> only issue such a </w:t>
      </w:r>
      <w:r w:rsidR="00273D06" w:rsidRPr="00DC2F17">
        <w:rPr>
          <w:rFonts w:ascii="Century Gothic" w:hAnsi="Century Gothic" w:cstheme="minorHAnsi"/>
          <w:sz w:val="24"/>
          <w:szCs w:val="24"/>
        </w:rPr>
        <w:t>warrant if</w:t>
      </w:r>
      <w:r w:rsidRPr="00DC2F17">
        <w:rPr>
          <w:rFonts w:ascii="Century Gothic" w:hAnsi="Century Gothic" w:cstheme="minorHAnsi"/>
          <w:sz w:val="24"/>
          <w:szCs w:val="24"/>
        </w:rPr>
        <w:t xml:space="preserve"> satis</w:t>
      </w:r>
      <w:r w:rsidR="00CB321C" w:rsidRPr="00DC2F17">
        <w:rPr>
          <w:rFonts w:ascii="Century Gothic" w:hAnsi="Century Gothic" w:cstheme="minorHAnsi"/>
          <w:sz w:val="24"/>
          <w:szCs w:val="24"/>
        </w:rPr>
        <w:t xml:space="preserve">fied that </w:t>
      </w:r>
      <w:r w:rsidR="00273D06" w:rsidRPr="00DC2F17">
        <w:rPr>
          <w:rFonts w:ascii="Century Gothic" w:hAnsi="Century Gothic" w:cstheme="minorHAnsi"/>
          <w:sz w:val="24"/>
          <w:szCs w:val="24"/>
        </w:rPr>
        <w:t>the interception</w:t>
      </w:r>
      <w:r w:rsidR="00CB321C" w:rsidRPr="00DC2F17">
        <w:rPr>
          <w:rFonts w:ascii="Century Gothic" w:hAnsi="Century Gothic" w:cstheme="minorHAnsi"/>
          <w:sz w:val="24"/>
          <w:szCs w:val="24"/>
        </w:rPr>
        <w:t xml:space="preserve"> of </w:t>
      </w:r>
      <w:r w:rsidRPr="00DC2F17">
        <w:rPr>
          <w:rFonts w:ascii="Century Gothic" w:hAnsi="Century Gothic" w:cstheme="minorHAnsi"/>
          <w:sz w:val="24"/>
          <w:szCs w:val="24"/>
        </w:rPr>
        <w:t xml:space="preserve">content data </w:t>
      </w:r>
      <w:r w:rsidR="00273D06" w:rsidRPr="00DC2F17">
        <w:rPr>
          <w:rFonts w:ascii="Century Gothic" w:hAnsi="Century Gothic" w:cstheme="minorHAnsi"/>
          <w:sz w:val="24"/>
          <w:szCs w:val="24"/>
        </w:rPr>
        <w:t>is related</w:t>
      </w:r>
      <w:r w:rsidRPr="00DC2F17">
        <w:rPr>
          <w:rFonts w:ascii="Century Gothic" w:hAnsi="Century Gothic" w:cstheme="minorHAnsi"/>
          <w:sz w:val="24"/>
          <w:szCs w:val="24"/>
        </w:rPr>
        <w:t xml:space="preserve"> to or connected with a person or premise</w:t>
      </w:r>
      <w:r w:rsidR="00CB321C" w:rsidRPr="00DC2F17">
        <w:rPr>
          <w:rFonts w:ascii="Century Gothic" w:hAnsi="Century Gothic" w:cstheme="minorHAnsi"/>
          <w:sz w:val="24"/>
          <w:szCs w:val="24"/>
        </w:rPr>
        <w:t xml:space="preserve">s under investigation for </w:t>
      </w:r>
      <w:r w:rsidR="00273D06" w:rsidRPr="00DC2F17">
        <w:rPr>
          <w:rFonts w:ascii="Century Gothic" w:hAnsi="Century Gothic" w:cstheme="minorHAnsi"/>
          <w:sz w:val="24"/>
          <w:szCs w:val="24"/>
        </w:rPr>
        <w:t>either the prosecution of a serious offence or to give effect to a mutual assistance</w:t>
      </w:r>
      <w:r w:rsidR="00CB321C"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request.  </w:t>
      </w:r>
      <w:r w:rsidR="00273D06" w:rsidRPr="00DC2F17">
        <w:rPr>
          <w:rFonts w:ascii="Century Gothic" w:hAnsi="Century Gothic" w:cstheme="minorHAnsi"/>
          <w:sz w:val="24"/>
          <w:szCs w:val="24"/>
        </w:rPr>
        <w:t>In addition, clause 24 elaborates on the substantive grounds that must be</w:t>
      </w:r>
      <w:r w:rsidR="00CB321C" w:rsidRPr="00DC2F17">
        <w:rPr>
          <w:rFonts w:ascii="Century Gothic" w:hAnsi="Century Gothic" w:cstheme="minorHAnsi"/>
          <w:sz w:val="24"/>
          <w:szCs w:val="24"/>
        </w:rPr>
        <w:t xml:space="preserve"> </w:t>
      </w:r>
      <w:r w:rsidRPr="00DC2F17">
        <w:rPr>
          <w:rFonts w:ascii="Century Gothic" w:hAnsi="Century Gothic" w:cstheme="minorHAnsi"/>
          <w:sz w:val="24"/>
          <w:szCs w:val="24"/>
        </w:rPr>
        <w:t>provided in an application for such a warrant</w:t>
      </w:r>
      <w:r w:rsidR="00CB321C" w:rsidRPr="00DC2F17">
        <w:rPr>
          <w:rFonts w:ascii="Century Gothic" w:hAnsi="Century Gothic" w:cstheme="minorHAnsi"/>
          <w:sz w:val="24"/>
          <w:szCs w:val="24"/>
        </w:rPr>
        <w:t xml:space="preserve"> by a police officer or other authorised person</w:t>
      </w:r>
      <w:r w:rsidRPr="00DC2F17">
        <w:rPr>
          <w:rFonts w:ascii="Century Gothic" w:hAnsi="Century Gothic" w:cstheme="minorHAnsi"/>
          <w:sz w:val="24"/>
          <w:szCs w:val="24"/>
        </w:rPr>
        <w:t>. Furthermore</w:t>
      </w:r>
      <w:r w:rsidR="00CB321C" w:rsidRPr="00DC2F17">
        <w:rPr>
          <w:rFonts w:ascii="Century Gothic" w:hAnsi="Century Gothic" w:cstheme="minorHAnsi"/>
          <w:sz w:val="24"/>
          <w:szCs w:val="24"/>
        </w:rPr>
        <w:t>, as opposed to other warrants issued under this proposed</w:t>
      </w:r>
      <w:r w:rsidRPr="00DC2F17">
        <w:rPr>
          <w:rFonts w:ascii="Century Gothic" w:hAnsi="Century Gothic" w:cstheme="minorHAnsi"/>
          <w:sz w:val="24"/>
          <w:szCs w:val="24"/>
        </w:rPr>
        <w:t xml:space="preserve"> Bill, a judge or magistrate must require </w:t>
      </w:r>
      <w:r w:rsidR="00CB321C" w:rsidRPr="00DC2F17">
        <w:rPr>
          <w:rFonts w:ascii="Century Gothic" w:hAnsi="Century Gothic" w:cstheme="minorHAnsi"/>
          <w:sz w:val="24"/>
          <w:szCs w:val="24"/>
        </w:rPr>
        <w:t xml:space="preserve">a service provider to keep the warrant issued and execution of any power provided under this provision </w:t>
      </w:r>
      <w:r w:rsidRPr="00DC2F17">
        <w:rPr>
          <w:rFonts w:ascii="Century Gothic" w:hAnsi="Century Gothic" w:cstheme="minorHAnsi"/>
          <w:sz w:val="24"/>
          <w:szCs w:val="24"/>
        </w:rPr>
        <w:t xml:space="preserve">confidential.  </w:t>
      </w:r>
      <w:r w:rsidR="00CB321C" w:rsidRPr="00DC2F17">
        <w:rPr>
          <w:rFonts w:ascii="Century Gothic" w:hAnsi="Century Gothic" w:cstheme="minorHAnsi"/>
          <w:sz w:val="24"/>
          <w:szCs w:val="24"/>
        </w:rPr>
        <w:t xml:space="preserve">A service provider who contravenes a warrant issued under this provision commits an offence and is liable on conviction to a fine not exceeding $100,000. </w:t>
      </w:r>
    </w:p>
    <w:p w:rsidR="00CB321C" w:rsidRPr="00DC2F17" w:rsidRDefault="00CB321C" w:rsidP="005C7686">
      <w:pPr>
        <w:rPr>
          <w:rFonts w:ascii="Century Gothic" w:hAnsi="Century Gothic" w:cstheme="minorHAnsi"/>
          <w:sz w:val="24"/>
          <w:szCs w:val="24"/>
        </w:rPr>
      </w:pPr>
    </w:p>
    <w:p w:rsidR="005C7686" w:rsidRPr="00DC2F17" w:rsidRDefault="00596C70" w:rsidP="00596C70">
      <w:pPr>
        <w:rPr>
          <w:rFonts w:ascii="Century Gothic" w:hAnsi="Century Gothic" w:cstheme="minorHAnsi"/>
          <w:sz w:val="24"/>
          <w:szCs w:val="24"/>
        </w:rPr>
      </w:pPr>
      <w:r w:rsidRPr="00DC2F17">
        <w:rPr>
          <w:rFonts w:ascii="Century Gothic" w:hAnsi="Century Gothic" w:cstheme="minorHAnsi"/>
          <w:sz w:val="24"/>
          <w:szCs w:val="24"/>
        </w:rPr>
        <w:t xml:space="preserve">Clause 25 governs the protocols on general principles relating to international </w:t>
      </w:r>
      <w:r w:rsidR="005C7686" w:rsidRPr="00DC2F17">
        <w:rPr>
          <w:rFonts w:ascii="Century Gothic" w:hAnsi="Century Gothic" w:cstheme="minorHAnsi"/>
          <w:sz w:val="24"/>
          <w:szCs w:val="24"/>
        </w:rPr>
        <w:t xml:space="preserve">cooperation. </w:t>
      </w:r>
      <w:r w:rsidRPr="00DC2F17">
        <w:rPr>
          <w:rFonts w:ascii="Century Gothic" w:hAnsi="Century Gothic" w:cstheme="minorHAnsi"/>
          <w:sz w:val="24"/>
          <w:szCs w:val="24"/>
        </w:rPr>
        <w:t xml:space="preserve">25(1) provides that “the Government may cooperate with any foreign  government,  24/7  network, foreign  agency  or  international  agency  for  the  purposes  of  investigations  or  proceedings concerning offences related to computer systems, electronic communication or data or for the collection of evidence in electronic form of an offence or obtaining expeditious preservation and disclosure of traffic data or data by means of a computer system or real-time collection of traffic data associated with specified communications or interception of content data or any other means, power, function or provisions” of this proposed Bill.  </w:t>
      </w:r>
    </w:p>
    <w:p w:rsidR="00596C70" w:rsidRPr="00DC2F17" w:rsidRDefault="00596C70"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w:t>
      </w:r>
      <w:r w:rsidR="00F055B9" w:rsidRPr="00DC2F17">
        <w:rPr>
          <w:rFonts w:ascii="Century Gothic" w:hAnsi="Century Gothic" w:cstheme="minorHAnsi"/>
          <w:sz w:val="24"/>
          <w:szCs w:val="24"/>
        </w:rPr>
        <w:t xml:space="preserve">26 </w:t>
      </w:r>
      <w:r w:rsidRPr="00DC2F17">
        <w:rPr>
          <w:rFonts w:ascii="Century Gothic" w:hAnsi="Century Gothic" w:cstheme="minorHAnsi"/>
          <w:sz w:val="24"/>
          <w:szCs w:val="24"/>
        </w:rPr>
        <w:t xml:space="preserve">provides that the </w:t>
      </w:r>
      <w:r w:rsidR="00F055B9" w:rsidRPr="00DC2F17">
        <w:rPr>
          <w:rFonts w:ascii="Century Gothic" w:hAnsi="Century Gothic" w:cstheme="minorHAnsi"/>
          <w:sz w:val="24"/>
          <w:szCs w:val="24"/>
        </w:rPr>
        <w:t xml:space="preserve">offences under Parts 2 and 4 of the Bill are </w:t>
      </w:r>
      <w:r w:rsidRPr="00DC2F17">
        <w:rPr>
          <w:rFonts w:ascii="Century Gothic" w:hAnsi="Century Gothic" w:cstheme="minorHAnsi"/>
          <w:sz w:val="24"/>
          <w:szCs w:val="24"/>
        </w:rPr>
        <w:t>considered extraditable offences under the Extradition Act 2003.</w:t>
      </w:r>
    </w:p>
    <w:p w:rsidR="00F055B9" w:rsidRPr="00DC2F17" w:rsidRDefault="00F055B9"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27 of the Bill provides that the Government may, </w:t>
      </w:r>
      <w:r w:rsidR="00CD4C6F" w:rsidRPr="00DC2F17">
        <w:rPr>
          <w:rFonts w:ascii="Century Gothic" w:hAnsi="Century Gothic" w:cstheme="minorHAnsi"/>
          <w:sz w:val="24"/>
          <w:szCs w:val="24"/>
        </w:rPr>
        <w:t xml:space="preserve">without prior request, forward </w:t>
      </w:r>
      <w:r w:rsidRPr="00DC2F17">
        <w:rPr>
          <w:rFonts w:ascii="Century Gothic" w:hAnsi="Century Gothic" w:cstheme="minorHAnsi"/>
          <w:sz w:val="24"/>
          <w:szCs w:val="24"/>
        </w:rPr>
        <w:t>to a foreign State information obtained within the frame</w:t>
      </w:r>
      <w:r w:rsidR="00CD4C6F" w:rsidRPr="00DC2F17">
        <w:rPr>
          <w:rFonts w:ascii="Century Gothic" w:hAnsi="Century Gothic" w:cstheme="minorHAnsi"/>
          <w:sz w:val="24"/>
          <w:szCs w:val="24"/>
        </w:rPr>
        <w:t xml:space="preserve">work of its own investigations when it </w:t>
      </w:r>
      <w:r w:rsidRPr="00DC2F17">
        <w:rPr>
          <w:rFonts w:ascii="Century Gothic" w:hAnsi="Century Gothic" w:cstheme="minorHAnsi"/>
          <w:sz w:val="24"/>
          <w:szCs w:val="24"/>
        </w:rPr>
        <w:t xml:space="preserve">considers that the disclosure of such information </w:t>
      </w:r>
      <w:r w:rsidR="00CD4C6F" w:rsidRPr="00DC2F17">
        <w:rPr>
          <w:rFonts w:ascii="Century Gothic" w:hAnsi="Century Gothic" w:cstheme="minorHAnsi"/>
          <w:sz w:val="24"/>
          <w:szCs w:val="24"/>
        </w:rPr>
        <w:t xml:space="preserve">might assist the foreign State </w:t>
      </w:r>
      <w:r w:rsidRPr="00DC2F17">
        <w:rPr>
          <w:rFonts w:ascii="Century Gothic" w:hAnsi="Century Gothic" w:cstheme="minorHAnsi"/>
          <w:sz w:val="24"/>
          <w:szCs w:val="24"/>
        </w:rPr>
        <w:t xml:space="preserve">in initiating or carrying out investigations or proceedings </w:t>
      </w:r>
      <w:r w:rsidR="00CD4C6F" w:rsidRPr="00DC2F17">
        <w:rPr>
          <w:rFonts w:ascii="Century Gothic" w:hAnsi="Century Gothic" w:cstheme="minorHAnsi"/>
          <w:sz w:val="24"/>
          <w:szCs w:val="24"/>
        </w:rPr>
        <w:t xml:space="preserve">or might lead to a request for </w:t>
      </w:r>
      <w:r w:rsidRPr="00DC2F17">
        <w:rPr>
          <w:rFonts w:ascii="Century Gothic" w:hAnsi="Century Gothic" w:cstheme="minorHAnsi"/>
          <w:sz w:val="24"/>
          <w:szCs w:val="24"/>
        </w:rPr>
        <w:t xml:space="preserve">cooperation by the foreign State. In addition, clause 27 </w:t>
      </w:r>
      <w:r w:rsidR="00842F63" w:rsidRPr="00DC2F17">
        <w:rPr>
          <w:rFonts w:ascii="Century Gothic" w:hAnsi="Century Gothic" w:cstheme="minorHAnsi"/>
          <w:sz w:val="24"/>
          <w:szCs w:val="24"/>
        </w:rPr>
        <w:t>stipulates</w:t>
      </w:r>
      <w:r w:rsidR="00CD4C6F" w:rsidRPr="00DC2F17">
        <w:rPr>
          <w:rFonts w:ascii="Century Gothic" w:hAnsi="Century Gothic" w:cstheme="minorHAnsi"/>
          <w:sz w:val="24"/>
          <w:szCs w:val="24"/>
        </w:rPr>
        <w:t xml:space="preserve"> that before providing </w:t>
      </w:r>
      <w:r w:rsidRPr="00DC2F17">
        <w:rPr>
          <w:rFonts w:ascii="Century Gothic" w:hAnsi="Century Gothic" w:cstheme="minorHAnsi"/>
          <w:sz w:val="24"/>
          <w:szCs w:val="24"/>
        </w:rPr>
        <w:t>such information to a foreign State, the Government ma</w:t>
      </w:r>
      <w:r w:rsidR="00CD4C6F" w:rsidRPr="00DC2F17">
        <w:rPr>
          <w:rFonts w:ascii="Century Gothic" w:hAnsi="Century Gothic" w:cstheme="minorHAnsi"/>
          <w:sz w:val="24"/>
          <w:szCs w:val="24"/>
        </w:rPr>
        <w:t xml:space="preserve">y request that the information </w:t>
      </w:r>
      <w:r w:rsidRPr="00DC2F17">
        <w:rPr>
          <w:rFonts w:ascii="Century Gothic" w:hAnsi="Century Gothic" w:cstheme="minorHAnsi"/>
          <w:sz w:val="24"/>
          <w:szCs w:val="24"/>
        </w:rPr>
        <w:t xml:space="preserve">be kept confidential and used only subject to specified conditions. </w:t>
      </w:r>
    </w:p>
    <w:p w:rsidR="00842F63" w:rsidRPr="00DC2F17" w:rsidRDefault="00842F63"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Clause 28</w:t>
      </w:r>
      <w:r w:rsidR="00EA7092" w:rsidRPr="00DC2F17">
        <w:rPr>
          <w:rFonts w:ascii="Century Gothic" w:hAnsi="Century Gothic" w:cstheme="minorHAnsi"/>
          <w:sz w:val="24"/>
          <w:szCs w:val="24"/>
        </w:rPr>
        <w:t xml:space="preserve"> </w:t>
      </w:r>
      <w:r w:rsidRPr="00DC2F17">
        <w:rPr>
          <w:rFonts w:ascii="Century Gothic" w:hAnsi="Century Gothic" w:cstheme="minorHAnsi"/>
          <w:sz w:val="24"/>
          <w:szCs w:val="24"/>
        </w:rPr>
        <w:t xml:space="preserve">provides that where the Mutual </w:t>
      </w:r>
      <w:r w:rsidR="00EC77ED" w:rsidRPr="00DC2F17">
        <w:rPr>
          <w:rFonts w:ascii="Century Gothic" w:hAnsi="Century Gothic" w:cstheme="minorHAnsi"/>
          <w:sz w:val="24"/>
          <w:szCs w:val="24"/>
        </w:rPr>
        <w:t xml:space="preserve">Assistance in Criminal Matters </w:t>
      </w:r>
      <w:r w:rsidRPr="00DC2F17">
        <w:rPr>
          <w:rFonts w:ascii="Century Gothic" w:hAnsi="Century Gothic" w:cstheme="minorHAnsi"/>
          <w:sz w:val="24"/>
          <w:szCs w:val="24"/>
        </w:rPr>
        <w:t>Act 1997 is not applicable to a foreign State, the Go</w:t>
      </w:r>
      <w:r w:rsidR="00EC77ED" w:rsidRPr="00DC2F17">
        <w:rPr>
          <w:rFonts w:ascii="Century Gothic" w:hAnsi="Century Gothic" w:cstheme="minorHAnsi"/>
          <w:sz w:val="24"/>
          <w:szCs w:val="24"/>
        </w:rPr>
        <w:t xml:space="preserve">vernment may require a foreign </w:t>
      </w:r>
      <w:r w:rsidR="00273D06" w:rsidRPr="00DC2F17">
        <w:rPr>
          <w:rFonts w:ascii="Century Gothic" w:hAnsi="Century Gothic" w:cstheme="minorHAnsi"/>
          <w:sz w:val="24"/>
          <w:szCs w:val="24"/>
        </w:rPr>
        <w:t>State to keep information provided by the Government confidential</w:t>
      </w:r>
      <w:r w:rsidR="00EC77ED" w:rsidRPr="00DC2F17">
        <w:rPr>
          <w:rFonts w:ascii="Century Gothic" w:hAnsi="Century Gothic" w:cstheme="minorHAnsi"/>
          <w:sz w:val="24"/>
          <w:szCs w:val="24"/>
        </w:rPr>
        <w:t xml:space="preserve">.  In </w:t>
      </w:r>
      <w:r w:rsidRPr="00DC2F17">
        <w:rPr>
          <w:rFonts w:ascii="Century Gothic" w:hAnsi="Century Gothic" w:cstheme="minorHAnsi"/>
          <w:sz w:val="24"/>
          <w:szCs w:val="24"/>
        </w:rPr>
        <w:t>ad</w:t>
      </w:r>
      <w:r w:rsidR="00EC77ED" w:rsidRPr="00DC2F17">
        <w:rPr>
          <w:rFonts w:ascii="Century Gothic" w:hAnsi="Century Gothic" w:cstheme="minorHAnsi"/>
          <w:sz w:val="24"/>
          <w:szCs w:val="24"/>
        </w:rPr>
        <w:t xml:space="preserve">dition, Clause </w:t>
      </w:r>
      <w:r w:rsidRPr="00DC2F17">
        <w:rPr>
          <w:rFonts w:ascii="Century Gothic" w:hAnsi="Century Gothic" w:cstheme="minorHAnsi"/>
          <w:sz w:val="24"/>
          <w:szCs w:val="24"/>
        </w:rPr>
        <w:t xml:space="preserve">28 provides that any such request made </w:t>
      </w:r>
      <w:r w:rsidR="00EC77ED" w:rsidRPr="00DC2F17">
        <w:rPr>
          <w:rFonts w:ascii="Century Gothic" w:hAnsi="Century Gothic" w:cstheme="minorHAnsi"/>
          <w:sz w:val="24"/>
          <w:szCs w:val="24"/>
        </w:rPr>
        <w:t xml:space="preserve">on behalf of Fiji must be made </w:t>
      </w:r>
      <w:r w:rsidRPr="00DC2F17">
        <w:rPr>
          <w:rFonts w:ascii="Century Gothic" w:hAnsi="Century Gothic" w:cstheme="minorHAnsi"/>
          <w:sz w:val="24"/>
          <w:szCs w:val="24"/>
        </w:rPr>
        <w:t>only by or with the authority of the Attorney-General.</w:t>
      </w:r>
    </w:p>
    <w:p w:rsidR="00EC77ED" w:rsidRPr="00DC2F17" w:rsidRDefault="00EC77ED" w:rsidP="005C7686">
      <w:pPr>
        <w:rPr>
          <w:rFonts w:ascii="Century Gothic" w:hAnsi="Century Gothic" w:cstheme="minorHAnsi"/>
          <w:sz w:val="24"/>
          <w:szCs w:val="24"/>
        </w:rPr>
      </w:pPr>
    </w:p>
    <w:p w:rsidR="005C7686" w:rsidRPr="00DC2F17" w:rsidRDefault="00EA7092" w:rsidP="005C7686">
      <w:pPr>
        <w:rPr>
          <w:rFonts w:ascii="Century Gothic" w:hAnsi="Century Gothic" w:cstheme="minorHAnsi"/>
          <w:sz w:val="24"/>
          <w:szCs w:val="24"/>
        </w:rPr>
      </w:pPr>
      <w:r w:rsidRPr="00DC2F17">
        <w:rPr>
          <w:rFonts w:ascii="Century Gothic" w:hAnsi="Century Gothic" w:cstheme="minorHAnsi"/>
          <w:sz w:val="24"/>
          <w:szCs w:val="24"/>
        </w:rPr>
        <w:t xml:space="preserve">Clause 29 </w:t>
      </w:r>
      <w:r w:rsidR="005C7686" w:rsidRPr="00DC2F17">
        <w:rPr>
          <w:rFonts w:ascii="Century Gothic" w:hAnsi="Century Gothic" w:cstheme="minorHAnsi"/>
          <w:sz w:val="24"/>
          <w:szCs w:val="24"/>
        </w:rPr>
        <w:t>provides  that subject to any  limitati</w:t>
      </w:r>
      <w:r w:rsidR="006A2725" w:rsidRPr="00DC2F17">
        <w:rPr>
          <w:rFonts w:ascii="Century Gothic" w:hAnsi="Century Gothic" w:cstheme="minorHAnsi"/>
          <w:sz w:val="24"/>
          <w:szCs w:val="24"/>
        </w:rPr>
        <w:t xml:space="preserve">on  specified in Part 6 of the </w:t>
      </w:r>
      <w:r w:rsidR="005C7686" w:rsidRPr="00DC2F17">
        <w:rPr>
          <w:rFonts w:ascii="Century Gothic" w:hAnsi="Century Gothic" w:cstheme="minorHAnsi"/>
          <w:sz w:val="24"/>
          <w:szCs w:val="24"/>
        </w:rPr>
        <w:t>Bill,  a  foreign  government,  foreign  agency  or  internatio</w:t>
      </w:r>
      <w:r w:rsidR="006A2725" w:rsidRPr="00DC2F17">
        <w:rPr>
          <w:rFonts w:ascii="Century Gothic" w:hAnsi="Century Gothic" w:cstheme="minorHAnsi"/>
          <w:sz w:val="24"/>
          <w:szCs w:val="24"/>
        </w:rPr>
        <w:t xml:space="preserve">nal  agency  may  request  the </w:t>
      </w:r>
      <w:r w:rsidR="005C7686" w:rsidRPr="00DC2F17">
        <w:rPr>
          <w:rFonts w:ascii="Century Gothic" w:hAnsi="Century Gothic" w:cstheme="minorHAnsi"/>
          <w:sz w:val="24"/>
          <w:szCs w:val="24"/>
        </w:rPr>
        <w:t>Attorney-General, or the 24/7  network, to obtain the ex</w:t>
      </w:r>
      <w:r w:rsidR="006A2725" w:rsidRPr="00DC2F17">
        <w:rPr>
          <w:rFonts w:ascii="Century Gothic" w:hAnsi="Century Gothic" w:cstheme="minorHAnsi"/>
          <w:sz w:val="24"/>
          <w:szCs w:val="24"/>
        </w:rPr>
        <w:t xml:space="preserve">peditious preservation of data </w:t>
      </w:r>
      <w:r w:rsidR="005C7686" w:rsidRPr="00DC2F17">
        <w:rPr>
          <w:rFonts w:ascii="Century Gothic" w:hAnsi="Century Gothic" w:cstheme="minorHAnsi"/>
          <w:sz w:val="24"/>
          <w:szCs w:val="24"/>
        </w:rPr>
        <w:t>stored by means of a computer system, located within Fiji or control of the Government</w:t>
      </w:r>
      <w:r w:rsidR="006A2725"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Clause 29 also provides that such a request must be in res</w:t>
      </w:r>
      <w:r w:rsidR="006A2725" w:rsidRPr="00DC2F17">
        <w:rPr>
          <w:rFonts w:ascii="Century Gothic" w:hAnsi="Century Gothic" w:cstheme="minorHAnsi"/>
          <w:sz w:val="24"/>
          <w:szCs w:val="24"/>
        </w:rPr>
        <w:t xml:space="preserve">pect of data which the foreign </w:t>
      </w:r>
      <w:r w:rsidR="00273D06" w:rsidRPr="00DC2F17">
        <w:rPr>
          <w:rFonts w:ascii="Century Gothic" w:hAnsi="Century Gothic" w:cstheme="minorHAnsi"/>
          <w:sz w:val="24"/>
          <w:szCs w:val="24"/>
        </w:rPr>
        <w:t>government, foreign agency or international agency intends to submit a request for</w:t>
      </w:r>
      <w:r w:rsidR="006A2725"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mut</w:t>
      </w:r>
      <w:r w:rsidR="006A2725" w:rsidRPr="00DC2F17">
        <w:rPr>
          <w:rFonts w:ascii="Century Gothic" w:hAnsi="Century Gothic" w:cstheme="minorHAnsi"/>
          <w:sz w:val="24"/>
          <w:szCs w:val="24"/>
        </w:rPr>
        <w:t xml:space="preserve">ual assistance for </w:t>
      </w:r>
      <w:r w:rsidR="005C7686" w:rsidRPr="00DC2F17">
        <w:rPr>
          <w:rFonts w:ascii="Century Gothic" w:hAnsi="Century Gothic" w:cstheme="minorHAnsi"/>
          <w:sz w:val="24"/>
          <w:szCs w:val="24"/>
        </w:rPr>
        <w:t>the search of similar access of t</w:t>
      </w:r>
      <w:r w:rsidR="006A2725" w:rsidRPr="00DC2F17">
        <w:rPr>
          <w:rFonts w:ascii="Century Gothic" w:hAnsi="Century Gothic" w:cstheme="minorHAnsi"/>
          <w:sz w:val="24"/>
          <w:szCs w:val="24"/>
        </w:rPr>
        <w:t xml:space="preserve">he data. In addition, </w:t>
      </w:r>
      <w:r w:rsidRPr="00DC2F17">
        <w:rPr>
          <w:rFonts w:ascii="Century Gothic" w:hAnsi="Century Gothic" w:cstheme="minorHAnsi"/>
          <w:sz w:val="24"/>
          <w:szCs w:val="24"/>
        </w:rPr>
        <w:t>C</w:t>
      </w:r>
      <w:r w:rsidR="005C7686" w:rsidRPr="00DC2F17">
        <w:rPr>
          <w:rFonts w:ascii="Century Gothic" w:hAnsi="Century Gothic" w:cstheme="minorHAnsi"/>
          <w:sz w:val="24"/>
          <w:szCs w:val="24"/>
        </w:rPr>
        <w:t xml:space="preserve">lause 29 provides for the items that must be specified in </w:t>
      </w:r>
      <w:r w:rsidR="006A2725" w:rsidRPr="00DC2F17">
        <w:rPr>
          <w:rFonts w:ascii="Century Gothic" w:hAnsi="Century Gothic" w:cstheme="minorHAnsi"/>
          <w:sz w:val="24"/>
          <w:szCs w:val="24"/>
        </w:rPr>
        <w:t xml:space="preserve">a request for preservation and </w:t>
      </w:r>
      <w:r w:rsidR="005C7686" w:rsidRPr="00DC2F17">
        <w:rPr>
          <w:rFonts w:ascii="Century Gothic" w:hAnsi="Century Gothic" w:cstheme="minorHAnsi"/>
          <w:sz w:val="24"/>
          <w:szCs w:val="24"/>
        </w:rPr>
        <w:t>that upon receiving such a request, the Attorney-General</w:t>
      </w:r>
      <w:r w:rsidR="006A2725" w:rsidRPr="00DC2F17">
        <w:rPr>
          <w:rFonts w:ascii="Century Gothic" w:hAnsi="Century Gothic" w:cstheme="minorHAnsi"/>
          <w:sz w:val="24"/>
          <w:szCs w:val="24"/>
        </w:rPr>
        <w:t xml:space="preserve"> or 24/7 network must take all </w:t>
      </w:r>
      <w:r w:rsidR="005C7686" w:rsidRPr="00DC2F17">
        <w:rPr>
          <w:rFonts w:ascii="Century Gothic" w:hAnsi="Century Gothic" w:cstheme="minorHAnsi"/>
          <w:sz w:val="24"/>
          <w:szCs w:val="24"/>
        </w:rPr>
        <w:t>appropriate measures to facilitate the request accordingly.</w:t>
      </w:r>
    </w:p>
    <w:p w:rsidR="006A2725" w:rsidRPr="00DC2F17" w:rsidRDefault="006A2725"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30 </w:t>
      </w:r>
      <w:r w:rsidR="007C7F4E" w:rsidRPr="00DC2F17">
        <w:rPr>
          <w:rFonts w:ascii="Century Gothic" w:hAnsi="Century Gothic" w:cstheme="minorHAnsi"/>
          <w:sz w:val="24"/>
          <w:szCs w:val="24"/>
        </w:rPr>
        <w:t xml:space="preserve">pertains to the expedited disclosure of preserved traffic data. It provides that </w:t>
      </w:r>
      <w:r w:rsidRPr="00DC2F17">
        <w:rPr>
          <w:rFonts w:ascii="Century Gothic" w:hAnsi="Century Gothic" w:cstheme="minorHAnsi"/>
          <w:sz w:val="24"/>
          <w:szCs w:val="24"/>
        </w:rPr>
        <w:t>when the investigating a</w:t>
      </w:r>
      <w:r w:rsidR="007C7F4E" w:rsidRPr="00DC2F17">
        <w:rPr>
          <w:rFonts w:ascii="Century Gothic" w:hAnsi="Century Gothic" w:cstheme="minorHAnsi"/>
          <w:sz w:val="24"/>
          <w:szCs w:val="24"/>
        </w:rPr>
        <w:t xml:space="preserve">gency discovers that a service provider in another State was </w:t>
      </w:r>
      <w:r w:rsidRPr="00DC2F17">
        <w:rPr>
          <w:rFonts w:ascii="Century Gothic" w:hAnsi="Century Gothic" w:cstheme="minorHAnsi"/>
          <w:sz w:val="24"/>
          <w:szCs w:val="24"/>
        </w:rPr>
        <w:t>involved in the transmiss</w:t>
      </w:r>
      <w:r w:rsidR="007C7F4E" w:rsidRPr="00DC2F17">
        <w:rPr>
          <w:rFonts w:ascii="Century Gothic" w:hAnsi="Century Gothic" w:cstheme="minorHAnsi"/>
          <w:sz w:val="24"/>
          <w:szCs w:val="24"/>
        </w:rPr>
        <w:t xml:space="preserve">ion of  communications  during the  execution  of  a  request </w:t>
      </w:r>
      <w:r w:rsidRPr="00DC2F17">
        <w:rPr>
          <w:rFonts w:ascii="Century Gothic" w:hAnsi="Century Gothic" w:cstheme="minorHAnsi"/>
          <w:sz w:val="24"/>
          <w:szCs w:val="24"/>
        </w:rPr>
        <w:t>relating  to  a  specified  comm</w:t>
      </w:r>
      <w:r w:rsidR="007C7F4E" w:rsidRPr="00DC2F17">
        <w:rPr>
          <w:rFonts w:ascii="Century Gothic" w:hAnsi="Century Gothic" w:cstheme="minorHAnsi"/>
          <w:sz w:val="24"/>
          <w:szCs w:val="24"/>
        </w:rPr>
        <w:t xml:space="preserve">unication, </w:t>
      </w:r>
      <w:r w:rsidRPr="00DC2F17">
        <w:rPr>
          <w:rFonts w:ascii="Century Gothic" w:hAnsi="Century Gothic" w:cstheme="minorHAnsi"/>
          <w:sz w:val="24"/>
          <w:szCs w:val="24"/>
        </w:rPr>
        <w:t xml:space="preserve"> the Attorne</w:t>
      </w:r>
      <w:r w:rsidR="007C7F4E" w:rsidRPr="00DC2F17">
        <w:rPr>
          <w:rFonts w:ascii="Century Gothic" w:hAnsi="Century Gothic" w:cstheme="minorHAnsi"/>
          <w:sz w:val="24"/>
          <w:szCs w:val="24"/>
        </w:rPr>
        <w:t xml:space="preserve">y-General or 24/7 network must </w:t>
      </w:r>
      <w:r w:rsidRPr="00DC2F17">
        <w:rPr>
          <w:rFonts w:ascii="Century Gothic" w:hAnsi="Century Gothic" w:cstheme="minorHAnsi"/>
          <w:sz w:val="24"/>
          <w:szCs w:val="24"/>
        </w:rPr>
        <w:t>expeditiously  disclose  to  the  requesting  foreign  go</w:t>
      </w:r>
      <w:r w:rsidR="007C7F4E" w:rsidRPr="00DC2F17">
        <w:rPr>
          <w:rFonts w:ascii="Century Gothic" w:hAnsi="Century Gothic" w:cstheme="minorHAnsi"/>
          <w:sz w:val="24"/>
          <w:szCs w:val="24"/>
        </w:rPr>
        <w:t xml:space="preserve">vernment,  foreign  agency  or </w:t>
      </w:r>
      <w:r w:rsidRPr="00DC2F17">
        <w:rPr>
          <w:rFonts w:ascii="Century Gothic" w:hAnsi="Century Gothic" w:cstheme="minorHAnsi"/>
          <w:sz w:val="24"/>
          <w:szCs w:val="24"/>
        </w:rPr>
        <w:t xml:space="preserve">international agency a sufficient amount of traffic data to </w:t>
      </w:r>
      <w:r w:rsidR="007C7F4E" w:rsidRPr="00DC2F17">
        <w:rPr>
          <w:rFonts w:ascii="Century Gothic" w:hAnsi="Century Gothic" w:cstheme="minorHAnsi"/>
          <w:sz w:val="24"/>
          <w:szCs w:val="24"/>
        </w:rPr>
        <w:t xml:space="preserve">identify that service provider </w:t>
      </w:r>
      <w:r w:rsidRPr="00DC2F17">
        <w:rPr>
          <w:rFonts w:ascii="Century Gothic" w:hAnsi="Century Gothic" w:cstheme="minorHAnsi"/>
          <w:sz w:val="24"/>
          <w:szCs w:val="24"/>
        </w:rPr>
        <w:t xml:space="preserve">and the path through which the specified communication was transmitted. </w:t>
      </w:r>
    </w:p>
    <w:p w:rsidR="007C7F4E" w:rsidRPr="00DC2F17" w:rsidRDefault="007C7F4E" w:rsidP="005C7686">
      <w:pPr>
        <w:rPr>
          <w:rFonts w:ascii="Century Gothic" w:hAnsi="Century Gothic" w:cstheme="minorHAnsi"/>
          <w:sz w:val="24"/>
          <w:szCs w:val="24"/>
        </w:rPr>
      </w:pPr>
    </w:p>
    <w:p w:rsidR="007C7F4E" w:rsidRPr="00DC2F17" w:rsidRDefault="007C7F4E" w:rsidP="005C7686">
      <w:pPr>
        <w:rPr>
          <w:rFonts w:ascii="Century Gothic" w:hAnsi="Century Gothic" w:cstheme="minorHAnsi"/>
          <w:sz w:val="24"/>
          <w:szCs w:val="24"/>
        </w:rPr>
      </w:pPr>
    </w:p>
    <w:p w:rsidR="005C7686" w:rsidRPr="00DC2F17" w:rsidRDefault="00B406A9" w:rsidP="00B406A9">
      <w:pPr>
        <w:rPr>
          <w:rFonts w:ascii="Century Gothic" w:hAnsi="Century Gothic" w:cstheme="minorHAnsi"/>
          <w:sz w:val="24"/>
          <w:szCs w:val="24"/>
        </w:rPr>
      </w:pPr>
      <w:r w:rsidRPr="00DC2F17">
        <w:rPr>
          <w:rFonts w:ascii="Century Gothic" w:hAnsi="Century Gothic" w:cstheme="minorHAnsi"/>
          <w:sz w:val="24"/>
          <w:szCs w:val="24"/>
        </w:rPr>
        <w:t xml:space="preserve">Clause 31 provides for mutual </w:t>
      </w:r>
      <w:r w:rsidR="005C7686" w:rsidRPr="00DC2F17">
        <w:rPr>
          <w:rFonts w:ascii="Century Gothic" w:hAnsi="Century Gothic" w:cstheme="minorHAnsi"/>
          <w:sz w:val="24"/>
          <w:szCs w:val="24"/>
        </w:rPr>
        <w:t>assistance</w:t>
      </w:r>
      <w:r w:rsidRPr="00DC2F17">
        <w:rPr>
          <w:rFonts w:ascii="Century Gothic" w:hAnsi="Century Gothic" w:cstheme="minorHAnsi"/>
          <w:sz w:val="24"/>
          <w:szCs w:val="24"/>
        </w:rPr>
        <w:t xml:space="preserve"> regarding accessing stored computer </w:t>
      </w:r>
      <w:r w:rsidR="005C7686" w:rsidRPr="00DC2F17">
        <w:rPr>
          <w:rFonts w:ascii="Century Gothic" w:hAnsi="Century Gothic" w:cstheme="minorHAnsi"/>
          <w:sz w:val="24"/>
          <w:szCs w:val="24"/>
        </w:rPr>
        <w:t>data.  Subject  to  any  limitations  specified,  a  foreign  government,  foreign agency or international agency may request the investig</w:t>
      </w:r>
      <w:r w:rsidRPr="00DC2F17">
        <w:rPr>
          <w:rFonts w:ascii="Century Gothic" w:hAnsi="Century Gothic" w:cstheme="minorHAnsi"/>
          <w:sz w:val="24"/>
          <w:szCs w:val="24"/>
        </w:rPr>
        <w:t>ating agency to order or</w:t>
      </w:r>
      <w:r w:rsidR="005C7686" w:rsidRPr="00DC2F17">
        <w:rPr>
          <w:rFonts w:ascii="Century Gothic" w:hAnsi="Century Gothic" w:cstheme="minorHAnsi"/>
          <w:sz w:val="24"/>
          <w:szCs w:val="24"/>
        </w:rPr>
        <w:t xml:space="preserve"> search  or  similarly  access</w:t>
      </w:r>
      <w:r w:rsidRPr="00DC2F17">
        <w:rPr>
          <w:rFonts w:ascii="Century Gothic" w:hAnsi="Century Gothic" w:cstheme="minorHAnsi"/>
          <w:sz w:val="24"/>
          <w:szCs w:val="24"/>
        </w:rPr>
        <w:t>, seize or similarly secure and disclose</w:t>
      </w:r>
      <w:r w:rsidR="005C7686" w:rsidRPr="00DC2F17">
        <w:rPr>
          <w:rFonts w:ascii="Century Gothic" w:hAnsi="Century Gothic" w:cstheme="minorHAnsi"/>
          <w:sz w:val="24"/>
          <w:szCs w:val="24"/>
        </w:rPr>
        <w:t xml:space="preserve">  data  stored  by  means  of</w:t>
      </w:r>
      <w:r w:rsidRPr="00DC2F17">
        <w:rPr>
          <w:rFonts w:ascii="Century Gothic" w:hAnsi="Century Gothic" w:cstheme="minorHAnsi"/>
          <w:sz w:val="24"/>
          <w:szCs w:val="24"/>
        </w:rPr>
        <w:t xml:space="preserve">  a  computer  system  located </w:t>
      </w:r>
      <w:r w:rsidR="005C7686" w:rsidRPr="00DC2F17">
        <w:rPr>
          <w:rFonts w:ascii="Century Gothic" w:hAnsi="Century Gothic" w:cstheme="minorHAnsi"/>
          <w:sz w:val="24"/>
          <w:szCs w:val="24"/>
        </w:rPr>
        <w:t xml:space="preserve">within Fiji, including data  that </w:t>
      </w:r>
      <w:r w:rsidRPr="00DC2F17">
        <w:rPr>
          <w:rFonts w:ascii="Century Gothic" w:hAnsi="Century Gothic" w:cstheme="minorHAnsi"/>
          <w:sz w:val="24"/>
          <w:szCs w:val="24"/>
        </w:rPr>
        <w:t>has been preserved pursuant to C</w:t>
      </w:r>
      <w:r w:rsidR="005C7686" w:rsidRPr="00DC2F17">
        <w:rPr>
          <w:rFonts w:ascii="Century Gothic" w:hAnsi="Century Gothic" w:cstheme="minorHAnsi"/>
          <w:sz w:val="24"/>
          <w:szCs w:val="24"/>
        </w:rPr>
        <w:t xml:space="preserve">lause  29. </w:t>
      </w:r>
    </w:p>
    <w:p w:rsidR="00B406A9" w:rsidRPr="00DC2F17" w:rsidRDefault="00B406A9" w:rsidP="005C7686">
      <w:pPr>
        <w:rPr>
          <w:rFonts w:ascii="Century Gothic" w:hAnsi="Century Gothic" w:cstheme="minorHAnsi"/>
          <w:sz w:val="24"/>
          <w:szCs w:val="24"/>
        </w:rPr>
      </w:pPr>
    </w:p>
    <w:p w:rsidR="005C7686" w:rsidRPr="00DC2F17" w:rsidRDefault="004A0A3D" w:rsidP="005C7686">
      <w:pPr>
        <w:rPr>
          <w:rFonts w:ascii="Century Gothic" w:hAnsi="Century Gothic" w:cstheme="minorHAnsi"/>
          <w:sz w:val="24"/>
          <w:szCs w:val="24"/>
        </w:rPr>
      </w:pPr>
      <w:r w:rsidRPr="00DC2F17">
        <w:rPr>
          <w:rFonts w:ascii="Century Gothic" w:hAnsi="Century Gothic" w:cstheme="minorHAnsi"/>
          <w:sz w:val="24"/>
          <w:szCs w:val="24"/>
        </w:rPr>
        <w:t>Clause 32</w:t>
      </w:r>
      <w:r w:rsidR="005C7686" w:rsidRPr="00DC2F17">
        <w:rPr>
          <w:rFonts w:ascii="Century Gothic" w:hAnsi="Century Gothic" w:cstheme="minorHAnsi"/>
          <w:sz w:val="24"/>
          <w:szCs w:val="24"/>
        </w:rPr>
        <w:t xml:space="preserve"> provides </w:t>
      </w:r>
      <w:r w:rsidRPr="00DC2F17">
        <w:rPr>
          <w:rFonts w:ascii="Century Gothic" w:hAnsi="Century Gothic" w:cstheme="minorHAnsi"/>
          <w:sz w:val="24"/>
          <w:szCs w:val="24"/>
        </w:rPr>
        <w:t>for the transborder access to stored computer data with consent or where publicly available. A</w:t>
      </w:r>
      <w:r w:rsidR="005C7686" w:rsidRPr="00DC2F17">
        <w:rPr>
          <w:rFonts w:ascii="Century Gothic" w:hAnsi="Century Gothic" w:cstheme="minorHAnsi"/>
          <w:sz w:val="24"/>
          <w:szCs w:val="24"/>
        </w:rPr>
        <w:t xml:space="preserve"> police officer or other authorised person may</w:t>
      </w:r>
      <w:r w:rsidRPr="00DC2F17">
        <w:rPr>
          <w:rFonts w:ascii="Century Gothic" w:hAnsi="Century Gothic" w:cstheme="minorHAnsi"/>
          <w:sz w:val="24"/>
          <w:szCs w:val="24"/>
        </w:rPr>
        <w:t xml:space="preserve"> subject any applicable provisions of this proposed Bill</w:t>
      </w:r>
      <w:r w:rsidR="005C7686" w:rsidRPr="00DC2F17">
        <w:rPr>
          <w:rFonts w:ascii="Century Gothic" w:hAnsi="Century Gothic" w:cstheme="minorHAnsi"/>
          <w:sz w:val="24"/>
          <w:szCs w:val="24"/>
        </w:rPr>
        <w:t xml:space="preserve"> access </w:t>
      </w:r>
      <w:r w:rsidRPr="00DC2F17">
        <w:rPr>
          <w:rFonts w:ascii="Century Gothic" w:hAnsi="Century Gothic" w:cstheme="minorHAnsi"/>
          <w:sz w:val="24"/>
          <w:szCs w:val="24"/>
        </w:rPr>
        <w:t xml:space="preserve">publicly available (open source) </w:t>
      </w:r>
      <w:r w:rsidR="005C7686" w:rsidRPr="00DC2F17">
        <w:rPr>
          <w:rFonts w:ascii="Century Gothic" w:hAnsi="Century Gothic" w:cstheme="minorHAnsi"/>
          <w:sz w:val="24"/>
          <w:szCs w:val="24"/>
        </w:rPr>
        <w:t>stored computer data irrespecti</w:t>
      </w:r>
      <w:r w:rsidRPr="00DC2F17">
        <w:rPr>
          <w:rFonts w:ascii="Century Gothic" w:hAnsi="Century Gothic" w:cstheme="minorHAnsi"/>
          <w:sz w:val="24"/>
          <w:szCs w:val="24"/>
        </w:rPr>
        <w:t xml:space="preserve">ve of where the data is located </w:t>
      </w:r>
      <w:r w:rsidR="005C7686" w:rsidRPr="00DC2F17">
        <w:rPr>
          <w:rFonts w:ascii="Century Gothic" w:hAnsi="Century Gothic" w:cstheme="minorHAnsi"/>
          <w:sz w:val="24"/>
          <w:szCs w:val="24"/>
        </w:rPr>
        <w:t xml:space="preserve">or </w:t>
      </w:r>
      <w:r w:rsidRPr="00DC2F17">
        <w:rPr>
          <w:rFonts w:ascii="Century Gothic" w:hAnsi="Century Gothic" w:cstheme="minorHAnsi"/>
          <w:sz w:val="24"/>
          <w:szCs w:val="24"/>
        </w:rPr>
        <w:t>access or received, through a computer system in Fiji, stored computer data located in any territory of a state with whom Fiji has an applicable international agreement</w:t>
      </w:r>
      <w:r w:rsidR="005C7686" w:rsidRPr="00DC2F17">
        <w:rPr>
          <w:rFonts w:ascii="Century Gothic" w:hAnsi="Century Gothic" w:cstheme="minorHAnsi"/>
          <w:sz w:val="24"/>
          <w:szCs w:val="24"/>
        </w:rPr>
        <w:t xml:space="preserve">. </w:t>
      </w:r>
    </w:p>
    <w:p w:rsidR="004A0A3D" w:rsidRPr="00DC2F17" w:rsidRDefault="004A0A3D" w:rsidP="005C7686">
      <w:pPr>
        <w:rPr>
          <w:rFonts w:ascii="Century Gothic" w:hAnsi="Century Gothic" w:cstheme="minorHAnsi"/>
          <w:sz w:val="24"/>
          <w:szCs w:val="24"/>
        </w:rPr>
      </w:pPr>
    </w:p>
    <w:p w:rsidR="005C7686" w:rsidRPr="00DC2F17" w:rsidRDefault="006718F9" w:rsidP="006718F9">
      <w:pPr>
        <w:rPr>
          <w:rFonts w:ascii="Century Gothic" w:hAnsi="Century Gothic" w:cstheme="minorHAnsi"/>
          <w:sz w:val="24"/>
          <w:szCs w:val="24"/>
        </w:rPr>
      </w:pPr>
      <w:r w:rsidRPr="00DC2F17">
        <w:rPr>
          <w:rFonts w:ascii="Century Gothic" w:hAnsi="Century Gothic" w:cstheme="minorHAnsi"/>
          <w:sz w:val="24"/>
          <w:szCs w:val="24"/>
        </w:rPr>
        <w:t xml:space="preserve">Clause 33 </w:t>
      </w:r>
      <w:r w:rsidR="005C7686" w:rsidRPr="00DC2F17">
        <w:rPr>
          <w:rFonts w:ascii="Century Gothic" w:hAnsi="Century Gothic" w:cstheme="minorHAnsi"/>
          <w:sz w:val="24"/>
          <w:szCs w:val="24"/>
        </w:rPr>
        <w:t>provides for mutual assistance rega</w:t>
      </w:r>
      <w:r w:rsidRPr="00DC2F17">
        <w:rPr>
          <w:rFonts w:ascii="Century Gothic" w:hAnsi="Century Gothic" w:cstheme="minorHAnsi"/>
          <w:sz w:val="24"/>
          <w:szCs w:val="24"/>
        </w:rPr>
        <w:t>rding the real-time collection of traffic</w:t>
      </w:r>
      <w:r w:rsidR="005C7686" w:rsidRPr="00DC2F17">
        <w:rPr>
          <w:rFonts w:ascii="Century Gothic" w:hAnsi="Century Gothic" w:cstheme="minorHAnsi"/>
          <w:sz w:val="24"/>
          <w:szCs w:val="24"/>
        </w:rPr>
        <w:t xml:space="preserve"> data.  Clause </w:t>
      </w:r>
      <w:r w:rsidRPr="00DC2F17">
        <w:rPr>
          <w:rFonts w:ascii="Century Gothic" w:hAnsi="Century Gothic" w:cstheme="minorHAnsi"/>
          <w:sz w:val="24"/>
          <w:szCs w:val="24"/>
        </w:rPr>
        <w:t xml:space="preserve">33 </w:t>
      </w:r>
      <w:r w:rsidR="005C7686" w:rsidRPr="00DC2F17">
        <w:rPr>
          <w:rFonts w:ascii="Century Gothic" w:hAnsi="Century Gothic" w:cstheme="minorHAnsi"/>
          <w:sz w:val="24"/>
          <w:szCs w:val="24"/>
        </w:rPr>
        <w:t>pr</w:t>
      </w:r>
      <w:r w:rsidRPr="00DC2F17">
        <w:rPr>
          <w:rFonts w:ascii="Century Gothic" w:hAnsi="Century Gothic" w:cstheme="minorHAnsi"/>
          <w:sz w:val="24"/>
          <w:szCs w:val="24"/>
        </w:rPr>
        <w:t xml:space="preserve">ovides that a foreign </w:t>
      </w:r>
      <w:r w:rsidR="005C7686" w:rsidRPr="00DC2F17">
        <w:rPr>
          <w:rFonts w:ascii="Century Gothic" w:hAnsi="Century Gothic" w:cstheme="minorHAnsi"/>
          <w:sz w:val="24"/>
          <w:szCs w:val="24"/>
        </w:rPr>
        <w:t>go</w:t>
      </w:r>
      <w:r w:rsidRPr="00DC2F17">
        <w:rPr>
          <w:rFonts w:ascii="Century Gothic" w:hAnsi="Century Gothic" w:cstheme="minorHAnsi"/>
          <w:sz w:val="24"/>
          <w:szCs w:val="24"/>
        </w:rPr>
        <w:t xml:space="preserve">vernment, foreign agency or </w:t>
      </w:r>
      <w:r w:rsidR="005C7686" w:rsidRPr="00DC2F17">
        <w:rPr>
          <w:rFonts w:ascii="Century Gothic" w:hAnsi="Century Gothic" w:cstheme="minorHAnsi"/>
          <w:sz w:val="24"/>
          <w:szCs w:val="24"/>
        </w:rPr>
        <w:t xml:space="preserve">international agency may request the Attorney-General </w:t>
      </w:r>
      <w:r w:rsidRPr="00DC2F17">
        <w:rPr>
          <w:rFonts w:ascii="Century Gothic" w:hAnsi="Century Gothic" w:cstheme="minorHAnsi"/>
          <w:sz w:val="24"/>
          <w:szCs w:val="24"/>
        </w:rPr>
        <w:t xml:space="preserve">to order or provide assistance </w:t>
      </w:r>
      <w:r w:rsidR="005C7686" w:rsidRPr="00DC2F17">
        <w:rPr>
          <w:rFonts w:ascii="Century Gothic" w:hAnsi="Century Gothic" w:cstheme="minorHAnsi"/>
          <w:sz w:val="24"/>
          <w:szCs w:val="24"/>
        </w:rPr>
        <w:t>in real-time collection of traffic data associated with sp</w:t>
      </w:r>
      <w:r w:rsidRPr="00DC2F17">
        <w:rPr>
          <w:rFonts w:ascii="Century Gothic" w:hAnsi="Century Gothic" w:cstheme="minorHAnsi"/>
          <w:sz w:val="24"/>
          <w:szCs w:val="24"/>
        </w:rPr>
        <w:t xml:space="preserve">ecified communications in Fiji </w:t>
      </w:r>
      <w:r w:rsidR="005C7686" w:rsidRPr="00DC2F17">
        <w:rPr>
          <w:rFonts w:ascii="Century Gothic" w:hAnsi="Century Gothic" w:cstheme="minorHAnsi"/>
          <w:sz w:val="24"/>
          <w:szCs w:val="24"/>
        </w:rPr>
        <w:t xml:space="preserve">transmitted by means of a computer system. </w:t>
      </w:r>
    </w:p>
    <w:p w:rsidR="006718F9" w:rsidRPr="00DC2F17" w:rsidRDefault="006718F9" w:rsidP="005C7686">
      <w:pPr>
        <w:rPr>
          <w:rFonts w:ascii="Century Gothic" w:hAnsi="Century Gothic" w:cstheme="minorHAnsi"/>
          <w:sz w:val="24"/>
          <w:szCs w:val="24"/>
        </w:rPr>
      </w:pPr>
    </w:p>
    <w:p w:rsidR="005C7686" w:rsidRPr="00DC2F17" w:rsidRDefault="000049AA" w:rsidP="000049AA">
      <w:pPr>
        <w:rPr>
          <w:rFonts w:ascii="Century Gothic" w:hAnsi="Century Gothic" w:cstheme="minorHAnsi"/>
          <w:sz w:val="24"/>
          <w:szCs w:val="24"/>
        </w:rPr>
      </w:pPr>
      <w:r w:rsidRPr="00DC2F17">
        <w:rPr>
          <w:rFonts w:ascii="Century Gothic" w:hAnsi="Century Gothic" w:cstheme="minorHAnsi"/>
          <w:sz w:val="24"/>
          <w:szCs w:val="24"/>
        </w:rPr>
        <w:t xml:space="preserve">Clause 34 provides for the mutual assistance regarding the interception of content data. </w:t>
      </w:r>
      <w:r w:rsidR="000E2D3F" w:rsidRPr="00DC2F17">
        <w:rPr>
          <w:rFonts w:ascii="Century Gothic" w:hAnsi="Century Gothic" w:cstheme="minorHAnsi"/>
          <w:sz w:val="24"/>
          <w:szCs w:val="24"/>
        </w:rPr>
        <w:t>A foreign government, foreign agency or</w:t>
      </w:r>
      <w:r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 xml:space="preserve">international </w:t>
      </w:r>
      <w:r w:rsidR="00050C05" w:rsidRPr="00DC2F17">
        <w:rPr>
          <w:rFonts w:ascii="Century Gothic" w:hAnsi="Century Gothic" w:cstheme="minorHAnsi"/>
          <w:sz w:val="24"/>
          <w:szCs w:val="24"/>
        </w:rPr>
        <w:t xml:space="preserve">agency may request the Attorney </w:t>
      </w:r>
      <w:r w:rsidR="005C7686" w:rsidRPr="00DC2F17">
        <w:rPr>
          <w:rFonts w:ascii="Century Gothic" w:hAnsi="Century Gothic" w:cstheme="minorHAnsi"/>
          <w:sz w:val="24"/>
          <w:szCs w:val="24"/>
        </w:rPr>
        <w:t>General to order or provide a</w:t>
      </w:r>
      <w:r w:rsidRPr="00DC2F17">
        <w:rPr>
          <w:rFonts w:ascii="Century Gothic" w:hAnsi="Century Gothic" w:cstheme="minorHAnsi"/>
          <w:sz w:val="24"/>
          <w:szCs w:val="24"/>
        </w:rPr>
        <w:t xml:space="preserve">ssistance </w:t>
      </w:r>
      <w:r w:rsidR="005C7686" w:rsidRPr="00DC2F17">
        <w:rPr>
          <w:rFonts w:ascii="Century Gothic" w:hAnsi="Century Gothic" w:cstheme="minorHAnsi"/>
          <w:sz w:val="24"/>
          <w:szCs w:val="24"/>
        </w:rPr>
        <w:t>in the real-time collection or recording of content da</w:t>
      </w:r>
      <w:r w:rsidRPr="00DC2F17">
        <w:rPr>
          <w:rFonts w:ascii="Century Gothic" w:hAnsi="Century Gothic" w:cstheme="minorHAnsi"/>
          <w:sz w:val="24"/>
          <w:szCs w:val="24"/>
        </w:rPr>
        <w:t xml:space="preserve">ta or specified communications </w:t>
      </w:r>
      <w:r w:rsidR="000E2D3F" w:rsidRPr="00DC2F17">
        <w:rPr>
          <w:rFonts w:ascii="Century Gothic" w:hAnsi="Century Gothic" w:cstheme="minorHAnsi"/>
          <w:sz w:val="24"/>
          <w:szCs w:val="24"/>
        </w:rPr>
        <w:t>transmitted by means of a computer system in</w:t>
      </w:r>
      <w:r w:rsidRPr="00DC2F17">
        <w:rPr>
          <w:rFonts w:ascii="Century Gothic" w:hAnsi="Century Gothic" w:cstheme="minorHAnsi"/>
          <w:sz w:val="24"/>
          <w:szCs w:val="24"/>
        </w:rPr>
        <w:t xml:space="preserve"> </w:t>
      </w:r>
      <w:r w:rsidR="005C7686" w:rsidRPr="00DC2F17">
        <w:rPr>
          <w:rFonts w:ascii="Century Gothic" w:hAnsi="Century Gothic" w:cstheme="minorHAnsi"/>
          <w:sz w:val="24"/>
          <w:szCs w:val="24"/>
        </w:rPr>
        <w:t xml:space="preserve">Fiji.  </w:t>
      </w:r>
    </w:p>
    <w:p w:rsidR="000049AA" w:rsidRPr="00DC2F17" w:rsidRDefault="000049AA" w:rsidP="000049AA">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35  of  the  </w:t>
      </w:r>
      <w:r w:rsidR="00050C05" w:rsidRPr="00DC2F17">
        <w:rPr>
          <w:rFonts w:ascii="Century Gothic" w:hAnsi="Century Gothic" w:cstheme="minorHAnsi"/>
          <w:sz w:val="24"/>
          <w:szCs w:val="24"/>
        </w:rPr>
        <w:t xml:space="preserve">proposed </w:t>
      </w:r>
      <w:r w:rsidRPr="00DC2F17">
        <w:rPr>
          <w:rFonts w:ascii="Century Gothic" w:hAnsi="Century Gothic" w:cstheme="minorHAnsi"/>
          <w:sz w:val="24"/>
          <w:szCs w:val="24"/>
        </w:rPr>
        <w:t>Bill  empowers  the  Minister  respon</w:t>
      </w:r>
      <w:r w:rsidR="00050C05" w:rsidRPr="00DC2F17">
        <w:rPr>
          <w:rFonts w:ascii="Century Gothic" w:hAnsi="Century Gothic" w:cstheme="minorHAnsi"/>
          <w:sz w:val="24"/>
          <w:szCs w:val="24"/>
        </w:rPr>
        <w:t xml:space="preserve">sible  for  communications  to </w:t>
      </w:r>
      <w:r w:rsidRPr="00DC2F17">
        <w:rPr>
          <w:rFonts w:ascii="Century Gothic" w:hAnsi="Century Gothic" w:cstheme="minorHAnsi"/>
          <w:sz w:val="24"/>
          <w:szCs w:val="24"/>
        </w:rPr>
        <w:t>designate a point of contact or ‘24/7 network’, who must</w:t>
      </w:r>
      <w:r w:rsidR="00050C05" w:rsidRPr="00DC2F17">
        <w:rPr>
          <w:rFonts w:ascii="Century Gothic" w:hAnsi="Century Gothic" w:cstheme="minorHAnsi"/>
          <w:sz w:val="24"/>
          <w:szCs w:val="24"/>
        </w:rPr>
        <w:t xml:space="preserve"> be available on a twenty-four </w:t>
      </w:r>
      <w:r w:rsidRPr="00DC2F17">
        <w:rPr>
          <w:rFonts w:ascii="Century Gothic" w:hAnsi="Century Gothic" w:cstheme="minorHAnsi"/>
          <w:sz w:val="24"/>
          <w:szCs w:val="24"/>
        </w:rPr>
        <w:t>hour, seven-day-a-week basis, in order to ensure the pro</w:t>
      </w:r>
      <w:r w:rsidR="00050C05" w:rsidRPr="00DC2F17">
        <w:rPr>
          <w:rFonts w:ascii="Century Gothic" w:hAnsi="Century Gothic" w:cstheme="minorHAnsi"/>
          <w:sz w:val="24"/>
          <w:szCs w:val="24"/>
        </w:rPr>
        <w:t xml:space="preserve">vision of immediate assistance for </w:t>
      </w:r>
      <w:r w:rsidRPr="00DC2F17">
        <w:rPr>
          <w:rFonts w:ascii="Century Gothic" w:hAnsi="Century Gothic" w:cstheme="minorHAnsi"/>
          <w:sz w:val="24"/>
          <w:szCs w:val="24"/>
        </w:rPr>
        <w:t>the purpose of investigations or proceedings concer</w:t>
      </w:r>
      <w:r w:rsidR="00050C05" w:rsidRPr="00DC2F17">
        <w:rPr>
          <w:rFonts w:ascii="Century Gothic" w:hAnsi="Century Gothic" w:cstheme="minorHAnsi"/>
          <w:sz w:val="24"/>
          <w:szCs w:val="24"/>
        </w:rPr>
        <w:t xml:space="preserve">ning criminal offences related </w:t>
      </w:r>
      <w:r w:rsidRPr="00DC2F17">
        <w:rPr>
          <w:rFonts w:ascii="Century Gothic" w:hAnsi="Century Gothic" w:cstheme="minorHAnsi"/>
          <w:sz w:val="24"/>
          <w:szCs w:val="24"/>
        </w:rPr>
        <w:t>to computer systems and data, or for the collection of e</w:t>
      </w:r>
      <w:r w:rsidR="00050C05" w:rsidRPr="00DC2F17">
        <w:rPr>
          <w:rFonts w:ascii="Century Gothic" w:hAnsi="Century Gothic" w:cstheme="minorHAnsi"/>
          <w:sz w:val="24"/>
          <w:szCs w:val="24"/>
        </w:rPr>
        <w:t xml:space="preserve">vidence in electronic form of a </w:t>
      </w:r>
      <w:r w:rsidRPr="00DC2F17">
        <w:rPr>
          <w:rFonts w:ascii="Century Gothic" w:hAnsi="Century Gothic" w:cstheme="minorHAnsi"/>
          <w:sz w:val="24"/>
          <w:szCs w:val="24"/>
        </w:rPr>
        <w:t>criminal offence. Clause 35 also provides that the poi</w:t>
      </w:r>
      <w:r w:rsidR="00050C05" w:rsidRPr="00DC2F17">
        <w:rPr>
          <w:rFonts w:ascii="Century Gothic" w:hAnsi="Century Gothic" w:cstheme="minorHAnsi"/>
          <w:sz w:val="24"/>
          <w:szCs w:val="24"/>
        </w:rPr>
        <w:t xml:space="preserve">nt of contact must be properly </w:t>
      </w:r>
      <w:r w:rsidRPr="00DC2F17">
        <w:rPr>
          <w:rFonts w:ascii="Century Gothic" w:hAnsi="Century Gothic" w:cstheme="minorHAnsi"/>
          <w:sz w:val="24"/>
          <w:szCs w:val="24"/>
        </w:rPr>
        <w:t>resourced and that the point of contact also has the auth</w:t>
      </w:r>
      <w:r w:rsidR="00050C05" w:rsidRPr="00DC2F17">
        <w:rPr>
          <w:rFonts w:ascii="Century Gothic" w:hAnsi="Century Gothic" w:cstheme="minorHAnsi"/>
          <w:sz w:val="24"/>
          <w:szCs w:val="24"/>
        </w:rPr>
        <w:t xml:space="preserve">ority to coordinate and enable </w:t>
      </w:r>
      <w:r w:rsidRPr="00DC2F17">
        <w:rPr>
          <w:rFonts w:ascii="Century Gothic" w:hAnsi="Century Gothic" w:cstheme="minorHAnsi"/>
          <w:sz w:val="24"/>
          <w:szCs w:val="24"/>
        </w:rPr>
        <w:t>access to international mutual assistance under the Bill.</w:t>
      </w:r>
    </w:p>
    <w:p w:rsidR="00050C05" w:rsidRPr="00DC2F17" w:rsidRDefault="00050C05" w:rsidP="005C7686">
      <w:pPr>
        <w:rPr>
          <w:rFonts w:ascii="Century Gothic" w:hAnsi="Century Gothic" w:cstheme="minorHAnsi"/>
          <w:sz w:val="24"/>
          <w:szCs w:val="24"/>
        </w:rPr>
      </w:pPr>
    </w:p>
    <w:p w:rsidR="005C7686" w:rsidRPr="00DC2F17" w:rsidRDefault="005C7686" w:rsidP="005C7686">
      <w:pPr>
        <w:rPr>
          <w:rFonts w:ascii="Century Gothic" w:hAnsi="Century Gothic" w:cstheme="minorHAnsi"/>
          <w:sz w:val="24"/>
          <w:szCs w:val="24"/>
        </w:rPr>
      </w:pPr>
      <w:r w:rsidRPr="00DC2F17">
        <w:rPr>
          <w:rFonts w:ascii="Century Gothic" w:hAnsi="Century Gothic" w:cstheme="minorHAnsi"/>
          <w:sz w:val="24"/>
          <w:szCs w:val="24"/>
        </w:rPr>
        <w:t xml:space="preserve">Clause  36  of  the  </w:t>
      </w:r>
      <w:r w:rsidR="00050C05" w:rsidRPr="00DC2F17">
        <w:rPr>
          <w:rFonts w:ascii="Century Gothic" w:hAnsi="Century Gothic" w:cstheme="minorHAnsi"/>
          <w:sz w:val="24"/>
          <w:szCs w:val="24"/>
        </w:rPr>
        <w:t xml:space="preserve">proposed </w:t>
      </w:r>
      <w:r w:rsidRPr="00DC2F17">
        <w:rPr>
          <w:rFonts w:ascii="Century Gothic" w:hAnsi="Century Gothic" w:cstheme="minorHAnsi"/>
          <w:sz w:val="24"/>
          <w:szCs w:val="24"/>
        </w:rPr>
        <w:t>Bill  empowers  t</w:t>
      </w:r>
      <w:r w:rsidR="00050C05" w:rsidRPr="00DC2F17">
        <w:rPr>
          <w:rFonts w:ascii="Century Gothic" w:hAnsi="Century Gothic" w:cstheme="minorHAnsi"/>
          <w:sz w:val="24"/>
          <w:szCs w:val="24"/>
        </w:rPr>
        <w:t xml:space="preserve">he  Minister  responsible  for Communications </w:t>
      </w:r>
      <w:r w:rsidRPr="00DC2F17">
        <w:rPr>
          <w:rFonts w:ascii="Century Gothic" w:hAnsi="Century Gothic" w:cstheme="minorHAnsi"/>
          <w:sz w:val="24"/>
          <w:szCs w:val="24"/>
        </w:rPr>
        <w:t>(‘Minister’) to make regulations to prescribe matters tha</w:t>
      </w:r>
      <w:r w:rsidR="00050C05" w:rsidRPr="00DC2F17">
        <w:rPr>
          <w:rFonts w:ascii="Century Gothic" w:hAnsi="Century Gothic" w:cstheme="minorHAnsi"/>
          <w:sz w:val="24"/>
          <w:szCs w:val="24"/>
        </w:rPr>
        <w:t xml:space="preserve">t are required or permitted by </w:t>
      </w:r>
      <w:r w:rsidRPr="00DC2F17">
        <w:rPr>
          <w:rFonts w:ascii="Century Gothic" w:hAnsi="Century Gothic" w:cstheme="minorHAnsi"/>
          <w:sz w:val="24"/>
          <w:szCs w:val="24"/>
        </w:rPr>
        <w:t>the Bill to be prescribed or  are necessary or convenient</w:t>
      </w:r>
      <w:r w:rsidR="00050C05" w:rsidRPr="00DC2F17">
        <w:rPr>
          <w:rFonts w:ascii="Century Gothic" w:hAnsi="Century Gothic" w:cstheme="minorHAnsi"/>
          <w:sz w:val="24"/>
          <w:szCs w:val="24"/>
        </w:rPr>
        <w:t xml:space="preserve"> to be prescribed for carrying </w:t>
      </w:r>
      <w:r w:rsidRPr="00DC2F17">
        <w:rPr>
          <w:rFonts w:ascii="Century Gothic" w:hAnsi="Century Gothic" w:cstheme="minorHAnsi"/>
          <w:sz w:val="24"/>
          <w:szCs w:val="24"/>
        </w:rPr>
        <w:t>out or giving effect to the Bill and generally for achie</w:t>
      </w:r>
      <w:r w:rsidR="00050C05" w:rsidRPr="00DC2F17">
        <w:rPr>
          <w:rFonts w:ascii="Century Gothic" w:hAnsi="Century Gothic" w:cstheme="minorHAnsi"/>
          <w:sz w:val="24"/>
          <w:szCs w:val="24"/>
        </w:rPr>
        <w:t xml:space="preserve">ving the purposes of the Bill. </w:t>
      </w:r>
      <w:r w:rsidR="00D773D3" w:rsidRPr="00DC2F17">
        <w:rPr>
          <w:rFonts w:ascii="Century Gothic" w:hAnsi="Century Gothic" w:cstheme="minorHAnsi"/>
          <w:sz w:val="24"/>
          <w:szCs w:val="24"/>
        </w:rPr>
        <w:t>Clause 36 of the Bill also empowers the Minister to make regulations prescribing</w:t>
      </w:r>
      <w:r w:rsidR="00050C05" w:rsidRPr="00DC2F17">
        <w:rPr>
          <w:rFonts w:ascii="Century Gothic" w:hAnsi="Century Gothic" w:cstheme="minorHAnsi"/>
          <w:sz w:val="24"/>
          <w:szCs w:val="24"/>
        </w:rPr>
        <w:t xml:space="preserve"> </w:t>
      </w:r>
      <w:r w:rsidRPr="00DC2F17">
        <w:rPr>
          <w:rFonts w:ascii="Century Gothic" w:hAnsi="Century Gothic" w:cstheme="minorHAnsi"/>
          <w:sz w:val="24"/>
          <w:szCs w:val="24"/>
        </w:rPr>
        <w:t>offences and penalties not exceeding, in the case of an i</w:t>
      </w:r>
      <w:r w:rsidR="00050C05" w:rsidRPr="00DC2F17">
        <w:rPr>
          <w:rFonts w:ascii="Century Gothic" w:hAnsi="Century Gothic" w:cstheme="minorHAnsi"/>
          <w:sz w:val="24"/>
          <w:szCs w:val="24"/>
        </w:rPr>
        <w:t xml:space="preserve">ndividual a fine of $50,000 or </w:t>
      </w:r>
      <w:r w:rsidRPr="00DC2F17">
        <w:rPr>
          <w:rFonts w:ascii="Century Gothic" w:hAnsi="Century Gothic" w:cstheme="minorHAnsi"/>
          <w:sz w:val="24"/>
          <w:szCs w:val="24"/>
        </w:rPr>
        <w:t>imprisonment for a term of 15 years or both, or in the c</w:t>
      </w:r>
      <w:r w:rsidR="00050C05" w:rsidRPr="00DC2F17">
        <w:rPr>
          <w:rFonts w:ascii="Century Gothic" w:hAnsi="Century Gothic" w:cstheme="minorHAnsi"/>
          <w:sz w:val="24"/>
          <w:szCs w:val="24"/>
        </w:rPr>
        <w:t xml:space="preserve">ase of a body corporate a fine </w:t>
      </w:r>
      <w:r w:rsidRPr="00DC2F17">
        <w:rPr>
          <w:rFonts w:ascii="Century Gothic" w:hAnsi="Century Gothic" w:cstheme="minorHAnsi"/>
          <w:sz w:val="24"/>
          <w:szCs w:val="24"/>
        </w:rPr>
        <w:t xml:space="preserve">of $200,000. </w:t>
      </w: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A74E0C" w:rsidRPr="00DC2F17" w:rsidRDefault="00A74E0C" w:rsidP="006A03F2">
      <w:pPr>
        <w:rPr>
          <w:rFonts w:ascii="Century Gothic" w:hAnsi="Century Gothic" w:cstheme="minorHAnsi"/>
          <w:sz w:val="24"/>
          <w:szCs w:val="24"/>
        </w:rPr>
      </w:pPr>
    </w:p>
    <w:p w:rsidR="00573D30" w:rsidRPr="00DC2F17" w:rsidRDefault="00573D30" w:rsidP="00573D30">
      <w:pPr>
        <w:rPr>
          <w:rFonts w:ascii="Century Gothic" w:hAnsi="Century Gothic" w:cstheme="minorHAnsi"/>
          <w:b/>
          <w:bCs/>
          <w:sz w:val="24"/>
          <w:szCs w:val="24"/>
          <w:u w:val="single"/>
        </w:rPr>
      </w:pPr>
      <w:r w:rsidRPr="00DC2F17">
        <w:rPr>
          <w:rFonts w:ascii="Century Gothic" w:hAnsi="Century Gothic"/>
          <w:b/>
          <w:sz w:val="24"/>
          <w:szCs w:val="24"/>
          <w:u w:val="single"/>
        </w:rPr>
        <w:t>Interpreting Rights and Limitations in the context of the proposed Bill</w:t>
      </w:r>
    </w:p>
    <w:p w:rsidR="00573D30" w:rsidRPr="00DC2F17" w:rsidRDefault="00573D30" w:rsidP="00573D30">
      <w:pPr>
        <w:tabs>
          <w:tab w:val="num" w:pos="720"/>
        </w:tabs>
        <w:ind w:left="720" w:hanging="360"/>
        <w:jc w:val="center"/>
        <w:rPr>
          <w:rFonts w:ascii="Century Gothic" w:hAnsi="Century Gothic"/>
        </w:rPr>
      </w:pPr>
    </w:p>
    <w:p w:rsidR="0010371B" w:rsidRPr="00DC2F17" w:rsidRDefault="00EB3236" w:rsidP="00FB13B1">
      <w:pPr>
        <w:rPr>
          <w:rFonts w:ascii="Century Gothic" w:hAnsi="Century Gothic" w:cstheme="minorHAnsi"/>
          <w:sz w:val="24"/>
          <w:szCs w:val="24"/>
        </w:rPr>
      </w:pPr>
      <w:r w:rsidRPr="00DC2F17">
        <w:rPr>
          <w:rFonts w:ascii="Century Gothic" w:hAnsi="Century Gothic"/>
          <w:sz w:val="24"/>
          <w:szCs w:val="24"/>
        </w:rPr>
        <w:t>It is imperative that a balance</w:t>
      </w:r>
      <w:r w:rsidR="00FE49D1" w:rsidRPr="00DC2F17">
        <w:rPr>
          <w:rFonts w:ascii="Century Gothic" w:hAnsi="Century Gothic"/>
          <w:sz w:val="24"/>
          <w:szCs w:val="24"/>
        </w:rPr>
        <w:t>d</w:t>
      </w:r>
      <w:r w:rsidRPr="00DC2F17">
        <w:rPr>
          <w:rFonts w:ascii="Century Gothic" w:hAnsi="Century Gothic"/>
          <w:sz w:val="24"/>
          <w:szCs w:val="24"/>
        </w:rPr>
        <w:t xml:space="preserve"> approach is taken between the just aims of cybercrime legislation as enunciated in the preamble of the </w:t>
      </w:r>
      <w:r w:rsidR="00282A4E" w:rsidRPr="00DC2F17">
        <w:rPr>
          <w:rFonts w:ascii="Century Gothic" w:hAnsi="Century Gothic"/>
          <w:sz w:val="24"/>
          <w:szCs w:val="24"/>
        </w:rPr>
        <w:t xml:space="preserve">Budapest Convention </w:t>
      </w:r>
      <w:r w:rsidRPr="00DC2F17">
        <w:rPr>
          <w:rFonts w:ascii="Century Gothic" w:hAnsi="Century Gothic"/>
          <w:sz w:val="24"/>
          <w:szCs w:val="24"/>
        </w:rPr>
        <w:t>and respect for fundamental human rights and freedoms</w:t>
      </w:r>
      <w:r w:rsidR="00FE49D1" w:rsidRPr="00DC2F17">
        <w:rPr>
          <w:rFonts w:ascii="Century Gothic" w:hAnsi="Century Gothic"/>
          <w:sz w:val="24"/>
          <w:szCs w:val="24"/>
        </w:rPr>
        <w:t xml:space="preserve"> to ensure that the procedural mechanisms of cybercrime laws </w:t>
      </w:r>
      <w:r w:rsidR="00BD3B75" w:rsidRPr="00DC2F17">
        <w:rPr>
          <w:rFonts w:ascii="Century Gothic" w:hAnsi="Century Gothic"/>
          <w:sz w:val="24"/>
          <w:szCs w:val="24"/>
        </w:rPr>
        <w:t xml:space="preserve">including its tools and tactics of investigations that </w:t>
      </w:r>
      <w:r w:rsidR="00FE49D1" w:rsidRPr="00DC2F17">
        <w:rPr>
          <w:rFonts w:ascii="Century Gothic" w:hAnsi="Century Gothic"/>
          <w:sz w:val="24"/>
          <w:szCs w:val="24"/>
        </w:rPr>
        <w:t>enabl</w:t>
      </w:r>
      <w:r w:rsidR="00BD3B75" w:rsidRPr="00DC2F17">
        <w:rPr>
          <w:rFonts w:ascii="Century Gothic" w:hAnsi="Century Gothic"/>
          <w:sz w:val="24"/>
          <w:szCs w:val="24"/>
        </w:rPr>
        <w:t>e</w:t>
      </w:r>
      <w:r w:rsidR="00FE49D1" w:rsidRPr="00DC2F17">
        <w:rPr>
          <w:rFonts w:ascii="Century Gothic" w:hAnsi="Century Gothic"/>
          <w:sz w:val="24"/>
          <w:szCs w:val="24"/>
        </w:rPr>
        <w:t xml:space="preserve"> the interception of communications and electronic surveillance </w:t>
      </w:r>
      <w:r w:rsidR="00BD3B75" w:rsidRPr="00DC2F17">
        <w:rPr>
          <w:rFonts w:ascii="Century Gothic" w:hAnsi="Century Gothic"/>
          <w:sz w:val="24"/>
          <w:szCs w:val="24"/>
        </w:rPr>
        <w:t xml:space="preserve">does not unduly restrict or interdict fundamental rights and freedoms. </w:t>
      </w:r>
      <w:r w:rsidR="00FB13B1" w:rsidRPr="00DC2F17">
        <w:rPr>
          <w:rFonts w:ascii="Century Gothic" w:hAnsi="Century Gothic" w:cstheme="minorHAnsi"/>
          <w:sz w:val="24"/>
          <w:szCs w:val="24"/>
        </w:rPr>
        <w:t>The scourge of cybercrime offenses such as child pornography, fraud, theft of identity and racial and religious vilification underscor</w:t>
      </w:r>
      <w:r w:rsidR="0010371B" w:rsidRPr="00DC2F17">
        <w:rPr>
          <w:rFonts w:ascii="Century Gothic" w:hAnsi="Century Gothic" w:cstheme="minorHAnsi"/>
          <w:sz w:val="24"/>
          <w:szCs w:val="24"/>
        </w:rPr>
        <w:t>ing</w:t>
      </w:r>
      <w:r w:rsidR="00FB13B1" w:rsidRPr="00DC2F17">
        <w:rPr>
          <w:rFonts w:ascii="Century Gothic" w:hAnsi="Century Gothic" w:cstheme="minorHAnsi"/>
          <w:sz w:val="24"/>
          <w:szCs w:val="24"/>
        </w:rPr>
        <w:t xml:space="preserve"> </w:t>
      </w:r>
      <w:r w:rsidR="005E3507" w:rsidRPr="00DC2F17">
        <w:rPr>
          <w:rFonts w:ascii="Century Gothic" w:hAnsi="Century Gothic" w:cstheme="minorHAnsi"/>
          <w:sz w:val="24"/>
          <w:szCs w:val="24"/>
        </w:rPr>
        <w:t>the importance of legislation to protect human rights is equally sutured by the recognition</w:t>
      </w:r>
      <w:r w:rsidR="00FB13B1" w:rsidRPr="00DC2F17">
        <w:rPr>
          <w:rFonts w:ascii="Century Gothic" w:hAnsi="Century Gothic" w:cstheme="minorHAnsi"/>
          <w:sz w:val="24"/>
          <w:szCs w:val="24"/>
        </w:rPr>
        <w:t xml:space="preserve">, as did the Human Rights Council in July 2012 that “the same rights that people have offline must also be protected online”. </w:t>
      </w:r>
    </w:p>
    <w:p w:rsidR="0010371B" w:rsidRPr="00DC2F17" w:rsidRDefault="0010371B" w:rsidP="00FB13B1">
      <w:pPr>
        <w:rPr>
          <w:rFonts w:ascii="Century Gothic" w:hAnsi="Century Gothic" w:cstheme="minorHAnsi"/>
          <w:sz w:val="24"/>
          <w:szCs w:val="24"/>
        </w:rPr>
      </w:pPr>
    </w:p>
    <w:p w:rsidR="00EB3236" w:rsidRPr="00DC2F17" w:rsidRDefault="00FB13B1" w:rsidP="00FB13B1">
      <w:pPr>
        <w:rPr>
          <w:rFonts w:ascii="Century Gothic" w:hAnsi="Century Gothic" w:cstheme="minorHAnsi"/>
          <w:sz w:val="24"/>
          <w:szCs w:val="24"/>
        </w:rPr>
      </w:pPr>
      <w:r w:rsidRPr="00DC2F17">
        <w:rPr>
          <w:rFonts w:ascii="Century Gothic" w:hAnsi="Century Gothic" w:cstheme="minorHAnsi"/>
          <w:sz w:val="24"/>
          <w:szCs w:val="24"/>
        </w:rPr>
        <w:t xml:space="preserve">However, </w:t>
      </w:r>
      <w:r w:rsidR="005E3507" w:rsidRPr="00DC2F17">
        <w:rPr>
          <w:rFonts w:ascii="Century Gothic" w:hAnsi="Century Gothic" w:cstheme="minorHAnsi"/>
          <w:sz w:val="24"/>
          <w:szCs w:val="24"/>
        </w:rPr>
        <w:t xml:space="preserve">there is little contestation that </w:t>
      </w:r>
      <w:r w:rsidRPr="00DC2F17">
        <w:rPr>
          <w:rFonts w:ascii="Century Gothic" w:hAnsi="Century Gothic" w:cstheme="minorHAnsi"/>
          <w:sz w:val="24"/>
          <w:szCs w:val="24"/>
        </w:rPr>
        <w:t>i</w:t>
      </w:r>
      <w:r w:rsidR="001B538D" w:rsidRPr="00DC2F17">
        <w:rPr>
          <w:rFonts w:ascii="Century Gothic" w:hAnsi="Century Gothic"/>
          <w:sz w:val="24"/>
          <w:szCs w:val="24"/>
        </w:rPr>
        <w:t>f not carefully balanced, cybercrime legislations can</w:t>
      </w:r>
      <w:r w:rsidRPr="00DC2F17">
        <w:rPr>
          <w:rFonts w:ascii="Century Gothic" w:hAnsi="Century Gothic"/>
          <w:sz w:val="24"/>
          <w:szCs w:val="24"/>
        </w:rPr>
        <w:t xml:space="preserve"> </w:t>
      </w:r>
      <w:r w:rsidR="00EA2D39" w:rsidRPr="00DC2F17">
        <w:rPr>
          <w:rFonts w:ascii="Century Gothic" w:hAnsi="Century Gothic"/>
          <w:sz w:val="24"/>
          <w:szCs w:val="24"/>
        </w:rPr>
        <w:t>disproportiona</w:t>
      </w:r>
      <w:r w:rsidRPr="00DC2F17">
        <w:rPr>
          <w:rFonts w:ascii="Century Gothic" w:hAnsi="Century Gothic"/>
          <w:sz w:val="24"/>
          <w:szCs w:val="24"/>
        </w:rPr>
        <w:t>tely affect</w:t>
      </w:r>
      <w:r w:rsidR="001B538D" w:rsidRPr="00DC2F17">
        <w:rPr>
          <w:rFonts w:ascii="Century Gothic" w:hAnsi="Century Gothic"/>
          <w:sz w:val="24"/>
          <w:szCs w:val="24"/>
        </w:rPr>
        <w:t xml:space="preserve"> </w:t>
      </w:r>
      <w:r w:rsidR="00EA2D39" w:rsidRPr="00DC2F17">
        <w:rPr>
          <w:rFonts w:ascii="Century Gothic" w:hAnsi="Century Gothic"/>
          <w:sz w:val="24"/>
          <w:szCs w:val="24"/>
        </w:rPr>
        <w:t>human freedom and dignity, freedom of thought and expression, the right to a fair trial</w:t>
      </w:r>
      <w:r w:rsidR="000E2D3F" w:rsidRPr="00DC2F17">
        <w:rPr>
          <w:rFonts w:ascii="Century Gothic" w:hAnsi="Century Gothic"/>
          <w:sz w:val="24"/>
          <w:szCs w:val="24"/>
        </w:rPr>
        <w:t xml:space="preserve"> and the</w:t>
      </w:r>
      <w:r w:rsidR="00EA2D39" w:rsidRPr="00DC2F17">
        <w:rPr>
          <w:rFonts w:ascii="Century Gothic" w:hAnsi="Century Gothic"/>
          <w:sz w:val="24"/>
          <w:szCs w:val="24"/>
        </w:rPr>
        <w:t xml:space="preserve"> presumption of innocence, and freedom from self-incrimination, the right to own property and to protect intellectual property and the right to privacy. </w:t>
      </w:r>
      <w:r w:rsidR="00282A4E" w:rsidRPr="00DC2F17">
        <w:rPr>
          <w:rFonts w:ascii="Century Gothic" w:hAnsi="Century Gothic"/>
          <w:sz w:val="24"/>
          <w:szCs w:val="24"/>
        </w:rPr>
        <w:t>While international law enables justifiable restrictions to certain human rights to ensure that the exercise of one’s human rights and freedoms does not result in the diminution of the rights and freedoms of others, it is careful in placing the caveat that these restrictions are in pursuit of a legitimate aim, in accordance with written law</w:t>
      </w:r>
      <w:r w:rsidR="00BD3B75" w:rsidRPr="00DC2F17">
        <w:rPr>
          <w:rFonts w:ascii="Century Gothic" w:hAnsi="Century Gothic"/>
          <w:sz w:val="24"/>
          <w:szCs w:val="24"/>
        </w:rPr>
        <w:t>,</w:t>
      </w:r>
      <w:r w:rsidR="00282A4E" w:rsidRPr="00DC2F17">
        <w:rPr>
          <w:rFonts w:ascii="Century Gothic" w:hAnsi="Century Gothic"/>
          <w:sz w:val="24"/>
          <w:szCs w:val="24"/>
        </w:rPr>
        <w:t xml:space="preserve"> necessary and proportionate to the</w:t>
      </w:r>
      <w:r w:rsidR="00C52383" w:rsidRPr="00DC2F17">
        <w:rPr>
          <w:rFonts w:ascii="Century Gothic" w:hAnsi="Century Gothic"/>
          <w:sz w:val="24"/>
          <w:szCs w:val="24"/>
        </w:rPr>
        <w:t xml:space="preserve"> pressing social need </w:t>
      </w:r>
      <w:r w:rsidR="00282A4E" w:rsidRPr="00DC2F17">
        <w:rPr>
          <w:rFonts w:ascii="Century Gothic" w:hAnsi="Century Gothic"/>
          <w:sz w:val="24"/>
          <w:szCs w:val="24"/>
        </w:rPr>
        <w:t xml:space="preserve">that justified their implementation. </w:t>
      </w:r>
      <w:r w:rsidR="008D1302" w:rsidRPr="00DC2F17">
        <w:rPr>
          <w:rFonts w:ascii="Century Gothic" w:hAnsi="Century Gothic"/>
          <w:sz w:val="24"/>
          <w:szCs w:val="24"/>
        </w:rPr>
        <w:t xml:space="preserve">Therefore, it is imperative that the restrictions placed are in accordance with the rule of law and human rights with little legal ambiguity as serious human rights challenges can arise from the fact that internet content that might be permissible in one country is made available in another where that content might be deemed illegal. </w:t>
      </w:r>
    </w:p>
    <w:p w:rsidR="00EB3236" w:rsidRPr="00DC2F17" w:rsidRDefault="00EB3236" w:rsidP="00D1080B">
      <w:pPr>
        <w:tabs>
          <w:tab w:val="num" w:pos="720"/>
        </w:tabs>
        <w:rPr>
          <w:rFonts w:ascii="Century Gothic" w:hAnsi="Century Gothic"/>
        </w:rPr>
      </w:pPr>
    </w:p>
    <w:p w:rsidR="00573D30" w:rsidRPr="00DC2F17" w:rsidRDefault="00282A4E" w:rsidP="00D1080B">
      <w:pPr>
        <w:tabs>
          <w:tab w:val="num" w:pos="720"/>
        </w:tabs>
        <w:rPr>
          <w:rFonts w:ascii="Century Gothic" w:hAnsi="Century Gothic"/>
          <w:i/>
          <w:sz w:val="24"/>
          <w:szCs w:val="24"/>
        </w:rPr>
      </w:pPr>
      <w:r w:rsidRPr="00DC2F17">
        <w:rPr>
          <w:rFonts w:ascii="Century Gothic" w:hAnsi="Century Gothic"/>
          <w:sz w:val="24"/>
          <w:szCs w:val="24"/>
        </w:rPr>
        <w:t xml:space="preserve">Similarly, </w:t>
      </w:r>
      <w:r w:rsidR="00FC6549" w:rsidRPr="00DC2F17">
        <w:rPr>
          <w:rFonts w:ascii="Century Gothic" w:hAnsi="Century Gothic"/>
          <w:sz w:val="24"/>
          <w:szCs w:val="24"/>
        </w:rPr>
        <w:t xml:space="preserve">while </w:t>
      </w:r>
      <w:r w:rsidRPr="00DC2F17">
        <w:rPr>
          <w:rFonts w:ascii="Century Gothic" w:hAnsi="Century Gothic"/>
          <w:sz w:val="24"/>
          <w:szCs w:val="24"/>
        </w:rPr>
        <w:t>t</w:t>
      </w:r>
      <w:r w:rsidR="00573D30" w:rsidRPr="00DC2F17">
        <w:rPr>
          <w:rFonts w:ascii="Century Gothic" w:hAnsi="Century Gothic"/>
          <w:sz w:val="24"/>
          <w:szCs w:val="24"/>
        </w:rPr>
        <w:t xml:space="preserve">he Bill of Rights provisions of the 2013 Constitution has robust and salutary human rights </w:t>
      </w:r>
      <w:r w:rsidR="00CC05D7" w:rsidRPr="00DC2F17">
        <w:rPr>
          <w:rFonts w:ascii="Century Gothic" w:hAnsi="Century Gothic"/>
          <w:sz w:val="24"/>
          <w:szCs w:val="24"/>
        </w:rPr>
        <w:t>provisions encapsulating</w:t>
      </w:r>
      <w:r w:rsidR="00573D30" w:rsidRPr="00DC2F17">
        <w:rPr>
          <w:rFonts w:ascii="Century Gothic" w:hAnsi="Century Gothic"/>
          <w:sz w:val="24"/>
          <w:szCs w:val="24"/>
        </w:rPr>
        <w:t xml:space="preserve"> both civil and political rights as well as economic, social and cultural rights which mirror rights and freedoms enunciated under international human rights conventions and treaties</w:t>
      </w:r>
      <w:r w:rsidR="00FC6549" w:rsidRPr="00DC2F17">
        <w:rPr>
          <w:rFonts w:ascii="Century Gothic" w:hAnsi="Century Gothic"/>
          <w:sz w:val="24"/>
          <w:szCs w:val="24"/>
        </w:rPr>
        <w:t>, c</w:t>
      </w:r>
      <w:r w:rsidR="00573D30" w:rsidRPr="00DC2F17">
        <w:rPr>
          <w:rFonts w:ascii="Century Gothic" w:hAnsi="Century Gothic"/>
          <w:sz w:val="24"/>
          <w:szCs w:val="24"/>
        </w:rPr>
        <w:t>onsistent with international human rights law, some rights and freedoms under the Fijian Constitution come with limitations prescribed by law. Examples include limitations to freedom of speech, expression and publication, freedom of assembly and freedom of association</w:t>
      </w:r>
      <w:r w:rsidR="00CC05D7" w:rsidRPr="00DC2F17">
        <w:rPr>
          <w:rFonts w:ascii="Century Gothic" w:hAnsi="Century Gothic"/>
          <w:sz w:val="24"/>
          <w:szCs w:val="24"/>
        </w:rPr>
        <w:t xml:space="preserve"> </w:t>
      </w:r>
      <w:r w:rsidR="00573D30" w:rsidRPr="00DC2F17">
        <w:rPr>
          <w:rFonts w:ascii="Century Gothic" w:hAnsi="Century Gothic"/>
          <w:sz w:val="24"/>
          <w:szCs w:val="24"/>
        </w:rPr>
        <w:t>on the grounds of national security, public safety, public order, public morality, public health, the right to be free from hate speech and the right of persons injured by inaccurate or offensive media reports to have a correction published on reasonable conditions established by law.</w:t>
      </w:r>
      <w:r w:rsidR="00573D30" w:rsidRPr="00DC2F17">
        <w:rPr>
          <w:rFonts w:ascii="Century Gothic" w:hAnsi="Century Gothic"/>
          <w:sz w:val="24"/>
          <w:szCs w:val="24"/>
        </w:rPr>
        <w:tab/>
      </w:r>
      <w:r w:rsidR="00573D30" w:rsidRPr="00DC2F17">
        <w:rPr>
          <w:rFonts w:ascii="Century Gothic" w:hAnsi="Century Gothic"/>
          <w:i/>
          <w:sz w:val="24"/>
          <w:szCs w:val="24"/>
        </w:rPr>
        <w:t xml:space="preserve"> </w:t>
      </w:r>
    </w:p>
    <w:p w:rsidR="00573D30" w:rsidRPr="00DC2F17" w:rsidRDefault="00573D30" w:rsidP="00573D30">
      <w:pPr>
        <w:tabs>
          <w:tab w:val="num" w:pos="720"/>
        </w:tabs>
        <w:ind w:left="720" w:hanging="360"/>
        <w:jc w:val="center"/>
        <w:rPr>
          <w:rFonts w:ascii="Century Gothic" w:hAnsi="Century Gothic"/>
          <w:sz w:val="24"/>
          <w:szCs w:val="24"/>
        </w:rPr>
      </w:pPr>
    </w:p>
    <w:p w:rsidR="00573D30" w:rsidRPr="00DC2F17" w:rsidRDefault="00573D30" w:rsidP="00D1080B">
      <w:pPr>
        <w:tabs>
          <w:tab w:val="num" w:pos="0"/>
        </w:tabs>
        <w:ind w:left="720" w:hanging="720"/>
        <w:rPr>
          <w:rFonts w:ascii="Century Gothic" w:hAnsi="Century Gothic"/>
          <w:b/>
          <w:sz w:val="24"/>
          <w:szCs w:val="24"/>
        </w:rPr>
      </w:pPr>
      <w:r w:rsidRPr="00DC2F17">
        <w:rPr>
          <w:rFonts w:ascii="Century Gothic" w:hAnsi="Century Gothic"/>
          <w:b/>
          <w:sz w:val="24"/>
          <w:szCs w:val="24"/>
        </w:rPr>
        <w:t xml:space="preserve">What are the principles of constitutional interpretation under the </w:t>
      </w:r>
      <w:r w:rsidR="00D1080B" w:rsidRPr="00DC2F17">
        <w:rPr>
          <w:rFonts w:ascii="Century Gothic" w:hAnsi="Century Gothic"/>
          <w:b/>
          <w:sz w:val="24"/>
          <w:szCs w:val="24"/>
        </w:rPr>
        <w:t>Fijian</w:t>
      </w:r>
      <w:r w:rsidRPr="00DC2F17">
        <w:rPr>
          <w:rFonts w:ascii="Century Gothic" w:hAnsi="Century Gothic"/>
          <w:b/>
          <w:sz w:val="24"/>
          <w:szCs w:val="24"/>
        </w:rPr>
        <w:t xml:space="preserve"> Constitution? </w:t>
      </w:r>
    </w:p>
    <w:p w:rsidR="00573D30" w:rsidRPr="00DC2F17" w:rsidRDefault="00573D30" w:rsidP="00573D30">
      <w:pPr>
        <w:tabs>
          <w:tab w:val="num" w:pos="720"/>
        </w:tabs>
        <w:ind w:left="720" w:hanging="360"/>
        <w:rPr>
          <w:rFonts w:ascii="Century Gothic" w:hAnsi="Century Gothic"/>
          <w:b/>
          <w:sz w:val="24"/>
          <w:szCs w:val="24"/>
        </w:rPr>
      </w:pPr>
    </w:p>
    <w:p w:rsidR="00573D30" w:rsidRPr="00DC2F17" w:rsidRDefault="00573D30" w:rsidP="00573D30">
      <w:pPr>
        <w:tabs>
          <w:tab w:val="num" w:pos="720"/>
        </w:tabs>
        <w:ind w:left="1440" w:hanging="360"/>
        <w:rPr>
          <w:rFonts w:ascii="Century Gothic" w:hAnsi="Century Gothic"/>
          <w:i/>
          <w:sz w:val="24"/>
          <w:szCs w:val="24"/>
        </w:rPr>
      </w:pPr>
      <w:r w:rsidRPr="00DC2F17">
        <w:rPr>
          <w:rFonts w:ascii="Century Gothic" w:hAnsi="Century Gothic"/>
          <w:sz w:val="24"/>
          <w:szCs w:val="24"/>
        </w:rPr>
        <w:tab/>
      </w:r>
      <w:r w:rsidRPr="00DC2F17">
        <w:rPr>
          <w:rFonts w:ascii="Century Gothic" w:hAnsi="Century Gothic"/>
          <w:i/>
          <w:sz w:val="24"/>
          <w:szCs w:val="24"/>
        </w:rPr>
        <w:t>3(1) Any persons interpreting or applying this Constitution must promote the spirit, purpose and objects of this Constitution as a whole, and the values that underlie a democratic society based on human dignity, equality and freedom.</w:t>
      </w:r>
    </w:p>
    <w:p w:rsidR="00573D30" w:rsidRPr="00DC2F17" w:rsidRDefault="00573D30" w:rsidP="00573D30">
      <w:pPr>
        <w:tabs>
          <w:tab w:val="num" w:pos="720"/>
        </w:tabs>
        <w:ind w:left="720" w:hanging="360"/>
        <w:rPr>
          <w:rFonts w:ascii="Century Gothic" w:hAnsi="Century Gothic"/>
          <w:sz w:val="24"/>
          <w:szCs w:val="24"/>
        </w:rPr>
      </w:pPr>
    </w:p>
    <w:p w:rsidR="00573D30" w:rsidRPr="00DC2F17" w:rsidRDefault="00573D30" w:rsidP="00573D30">
      <w:pPr>
        <w:tabs>
          <w:tab w:val="num" w:pos="720"/>
        </w:tabs>
        <w:ind w:left="1440" w:hanging="360"/>
        <w:rPr>
          <w:rFonts w:ascii="Century Gothic" w:hAnsi="Century Gothic"/>
          <w:i/>
          <w:sz w:val="24"/>
          <w:szCs w:val="24"/>
        </w:rPr>
      </w:pPr>
      <w:r w:rsidRPr="00DC2F17">
        <w:rPr>
          <w:rFonts w:ascii="Century Gothic" w:hAnsi="Century Gothic"/>
          <w:sz w:val="24"/>
          <w:szCs w:val="24"/>
        </w:rPr>
        <w:tab/>
      </w:r>
      <w:r w:rsidRPr="00DC2F17">
        <w:rPr>
          <w:rFonts w:ascii="Century Gothic" w:hAnsi="Century Gothic"/>
          <w:i/>
          <w:sz w:val="24"/>
          <w:szCs w:val="24"/>
        </w:rPr>
        <w:t xml:space="preserve">(2) If a law appears to be inconsistent with a provision of this Constitution, the court must adopt a reasonable interpretation of that law that is consistent with the provisions of this Constitution over an interpretation that is inconsistent with this Constitution. </w:t>
      </w:r>
    </w:p>
    <w:p w:rsidR="00573D30" w:rsidRPr="00DC2F17" w:rsidRDefault="00573D30" w:rsidP="00573D30">
      <w:pPr>
        <w:tabs>
          <w:tab w:val="num" w:pos="720"/>
        </w:tabs>
        <w:ind w:left="1080" w:hanging="360"/>
        <w:rPr>
          <w:rFonts w:ascii="Century Gothic" w:hAnsi="Century Gothic"/>
          <w:sz w:val="24"/>
          <w:szCs w:val="24"/>
        </w:rPr>
      </w:pPr>
    </w:p>
    <w:p w:rsidR="00573D30" w:rsidRPr="00DC2F17" w:rsidRDefault="00573D30" w:rsidP="00573D30">
      <w:pPr>
        <w:tabs>
          <w:tab w:val="num" w:pos="720"/>
        </w:tabs>
        <w:ind w:left="1440" w:hanging="360"/>
        <w:rPr>
          <w:rFonts w:ascii="Century Gothic" w:hAnsi="Century Gothic"/>
          <w:sz w:val="24"/>
          <w:szCs w:val="24"/>
        </w:rPr>
      </w:pPr>
      <w:r w:rsidRPr="00DC2F17">
        <w:rPr>
          <w:rFonts w:ascii="Century Gothic" w:hAnsi="Century Gothic"/>
          <w:sz w:val="24"/>
          <w:szCs w:val="24"/>
        </w:rPr>
        <w:tab/>
        <w:t xml:space="preserve">7 (1) In addition to complying with section 3, when interpreting and applying this Chapter, a court, tribunal or other authority- </w:t>
      </w:r>
    </w:p>
    <w:p w:rsidR="00573D30" w:rsidRPr="00DC2F17" w:rsidRDefault="00573D30" w:rsidP="00573D30">
      <w:pPr>
        <w:tabs>
          <w:tab w:val="num" w:pos="720"/>
        </w:tabs>
        <w:ind w:left="1080" w:hanging="360"/>
        <w:rPr>
          <w:rFonts w:ascii="Century Gothic" w:hAnsi="Century Gothic"/>
          <w:sz w:val="24"/>
          <w:szCs w:val="24"/>
        </w:rPr>
      </w:pPr>
    </w:p>
    <w:p w:rsidR="00573D30" w:rsidRPr="00DC2F17" w:rsidRDefault="00573D30" w:rsidP="00573D30">
      <w:pPr>
        <w:pStyle w:val="ListParagraph"/>
        <w:numPr>
          <w:ilvl w:val="0"/>
          <w:numId w:val="24"/>
        </w:numPr>
        <w:tabs>
          <w:tab w:val="num" w:pos="720"/>
        </w:tabs>
        <w:rPr>
          <w:rFonts w:ascii="Century Gothic" w:hAnsi="Century Gothic"/>
          <w:i/>
          <w:sz w:val="24"/>
          <w:szCs w:val="24"/>
        </w:rPr>
      </w:pPr>
      <w:r w:rsidRPr="00DC2F17">
        <w:rPr>
          <w:rFonts w:ascii="Century Gothic" w:hAnsi="Century Gothic"/>
          <w:i/>
          <w:sz w:val="24"/>
          <w:szCs w:val="24"/>
        </w:rPr>
        <w:t xml:space="preserve">must promote the values that underlie a democratic society based on human dignity, equality and freedom; and </w:t>
      </w:r>
    </w:p>
    <w:p w:rsidR="00573D30" w:rsidRPr="00DC2F17" w:rsidRDefault="00573D30" w:rsidP="00573D30">
      <w:pPr>
        <w:pStyle w:val="ListParagraph"/>
        <w:numPr>
          <w:ilvl w:val="0"/>
          <w:numId w:val="24"/>
        </w:numPr>
        <w:tabs>
          <w:tab w:val="num" w:pos="720"/>
        </w:tabs>
        <w:rPr>
          <w:rFonts w:ascii="Century Gothic" w:hAnsi="Century Gothic"/>
          <w:i/>
          <w:sz w:val="24"/>
          <w:szCs w:val="24"/>
        </w:rPr>
      </w:pPr>
      <w:r w:rsidRPr="00DC2F17">
        <w:rPr>
          <w:rFonts w:ascii="Century Gothic" w:hAnsi="Century Gothic"/>
          <w:i/>
          <w:sz w:val="24"/>
          <w:szCs w:val="24"/>
        </w:rPr>
        <w:t xml:space="preserve">may, if relevant, consider international law, applicable to the protection of the rights and freedoms in this Chapter. </w:t>
      </w:r>
    </w:p>
    <w:p w:rsidR="00573D30" w:rsidRPr="00DC2F17" w:rsidRDefault="00573D30" w:rsidP="00573D30">
      <w:pPr>
        <w:tabs>
          <w:tab w:val="num" w:pos="720"/>
        </w:tabs>
        <w:rPr>
          <w:rFonts w:ascii="Century Gothic" w:hAnsi="Century Gothic"/>
          <w:i/>
          <w:sz w:val="24"/>
          <w:szCs w:val="24"/>
        </w:rPr>
      </w:pPr>
    </w:p>
    <w:p w:rsidR="00573D30" w:rsidRPr="00DC2F17" w:rsidRDefault="00573D30" w:rsidP="00573D30">
      <w:pPr>
        <w:tabs>
          <w:tab w:val="num" w:pos="720"/>
        </w:tabs>
        <w:ind w:left="1440"/>
        <w:rPr>
          <w:rFonts w:ascii="Century Gothic" w:hAnsi="Century Gothic"/>
          <w:i/>
          <w:sz w:val="24"/>
          <w:szCs w:val="24"/>
        </w:rPr>
      </w:pPr>
      <w:r w:rsidRPr="00DC2F17">
        <w:rPr>
          <w:rFonts w:ascii="Century Gothic" w:hAnsi="Century Gothic"/>
          <w:i/>
          <w:sz w:val="24"/>
          <w:szCs w:val="24"/>
        </w:rPr>
        <w:t xml:space="preserve">7 (3) A law that limits a right or freedom set out in this Chapter is not invalid solely because the law exceeds the limits imposed by this Chapter if the law is reasonably capable of a more restricted interpretation that does not exceed those limits, and in that case, the law must be construed in accordance with the more restricted interpretation. </w:t>
      </w:r>
    </w:p>
    <w:p w:rsidR="00573D30" w:rsidRPr="00DC2F17" w:rsidRDefault="00573D30" w:rsidP="008E5F57">
      <w:pPr>
        <w:tabs>
          <w:tab w:val="num" w:pos="720"/>
        </w:tabs>
        <w:rPr>
          <w:rFonts w:ascii="Century Gothic" w:hAnsi="Century Gothic"/>
          <w:sz w:val="24"/>
          <w:szCs w:val="24"/>
        </w:rPr>
      </w:pPr>
      <w:r w:rsidRPr="00DC2F17">
        <w:rPr>
          <w:rFonts w:ascii="Century Gothic" w:hAnsi="Century Gothic"/>
          <w:sz w:val="24"/>
          <w:szCs w:val="24"/>
        </w:rPr>
        <w:t xml:space="preserve"> </w:t>
      </w:r>
    </w:p>
    <w:p w:rsidR="00573D30" w:rsidRPr="00DC2F17" w:rsidRDefault="00573D30" w:rsidP="00D1080B">
      <w:pPr>
        <w:tabs>
          <w:tab w:val="num" w:pos="0"/>
        </w:tabs>
        <w:rPr>
          <w:rFonts w:ascii="Century Gothic" w:hAnsi="Century Gothic"/>
          <w:sz w:val="24"/>
          <w:szCs w:val="24"/>
        </w:rPr>
      </w:pPr>
      <w:r w:rsidRPr="00DC2F17">
        <w:rPr>
          <w:rFonts w:ascii="Century Gothic" w:hAnsi="Century Gothic"/>
          <w:sz w:val="24"/>
          <w:szCs w:val="24"/>
        </w:rPr>
        <w:t xml:space="preserve">Furthermore, in the application of the Bill of Rights, section 5 of the </w:t>
      </w:r>
      <w:r w:rsidR="00D1080B" w:rsidRPr="00DC2F17">
        <w:rPr>
          <w:rFonts w:ascii="Century Gothic" w:hAnsi="Century Gothic"/>
          <w:sz w:val="24"/>
          <w:szCs w:val="24"/>
        </w:rPr>
        <w:t>Fijian</w:t>
      </w:r>
      <w:r w:rsidRPr="00DC2F17">
        <w:rPr>
          <w:rFonts w:ascii="Century Gothic" w:hAnsi="Century Gothic"/>
          <w:sz w:val="24"/>
          <w:szCs w:val="24"/>
        </w:rPr>
        <w:t xml:space="preserve"> Constitution provides that the rights and freedoms set out in the Bill of Rights chapter apply according to their tenor and may be limited by </w:t>
      </w:r>
    </w:p>
    <w:p w:rsidR="00573D30" w:rsidRPr="00DC2F17" w:rsidRDefault="00573D30" w:rsidP="00573D30">
      <w:pPr>
        <w:tabs>
          <w:tab w:val="num" w:pos="720"/>
        </w:tabs>
        <w:ind w:left="720" w:hanging="360"/>
        <w:rPr>
          <w:rFonts w:ascii="Century Gothic" w:hAnsi="Century Gothic"/>
          <w:sz w:val="24"/>
          <w:szCs w:val="24"/>
        </w:rPr>
      </w:pPr>
    </w:p>
    <w:p w:rsidR="00573D30" w:rsidRPr="00DC2F17" w:rsidRDefault="00573D30" w:rsidP="00573D30">
      <w:pPr>
        <w:pStyle w:val="ListParagraph"/>
        <w:numPr>
          <w:ilvl w:val="0"/>
          <w:numId w:val="25"/>
        </w:numPr>
        <w:tabs>
          <w:tab w:val="num" w:pos="720"/>
        </w:tabs>
        <w:rPr>
          <w:rFonts w:ascii="Century Gothic" w:hAnsi="Century Gothic"/>
          <w:i/>
          <w:sz w:val="24"/>
          <w:szCs w:val="24"/>
        </w:rPr>
      </w:pPr>
      <w:r w:rsidRPr="00DC2F17">
        <w:rPr>
          <w:rFonts w:ascii="Century Gothic" w:hAnsi="Century Gothic"/>
          <w:i/>
          <w:sz w:val="24"/>
          <w:szCs w:val="24"/>
        </w:rPr>
        <w:t>limitations expressly prescribed, authorised or permitted (whether by or under a written law) in relation to a particular right or freedom in this Chapter;</w:t>
      </w:r>
    </w:p>
    <w:p w:rsidR="00573D30" w:rsidRPr="00DC2F17" w:rsidRDefault="00573D30" w:rsidP="00573D30">
      <w:pPr>
        <w:pStyle w:val="ListParagraph"/>
        <w:numPr>
          <w:ilvl w:val="0"/>
          <w:numId w:val="25"/>
        </w:numPr>
        <w:tabs>
          <w:tab w:val="num" w:pos="720"/>
        </w:tabs>
        <w:rPr>
          <w:rFonts w:ascii="Century Gothic" w:hAnsi="Century Gothic"/>
          <w:i/>
          <w:sz w:val="24"/>
          <w:szCs w:val="24"/>
        </w:rPr>
      </w:pPr>
      <w:r w:rsidRPr="00DC2F17">
        <w:rPr>
          <w:rFonts w:ascii="Century Gothic" w:hAnsi="Century Gothic"/>
          <w:i/>
          <w:sz w:val="24"/>
          <w:szCs w:val="24"/>
        </w:rPr>
        <w:t>limitations prescribed or set out in, or authorised or permitted by, other provisions of this Constitution; or</w:t>
      </w:r>
    </w:p>
    <w:p w:rsidR="00573D30" w:rsidRPr="00DC2F17" w:rsidRDefault="00573D30" w:rsidP="00573D30">
      <w:pPr>
        <w:pStyle w:val="ListParagraph"/>
        <w:numPr>
          <w:ilvl w:val="0"/>
          <w:numId w:val="25"/>
        </w:numPr>
        <w:tabs>
          <w:tab w:val="num" w:pos="720"/>
        </w:tabs>
        <w:rPr>
          <w:rFonts w:ascii="Century Gothic" w:hAnsi="Century Gothic"/>
          <w:i/>
          <w:sz w:val="24"/>
          <w:szCs w:val="24"/>
        </w:rPr>
      </w:pPr>
      <w:r w:rsidRPr="00DC2F17">
        <w:rPr>
          <w:rFonts w:ascii="Century Gothic" w:hAnsi="Century Gothic"/>
          <w:i/>
          <w:sz w:val="24"/>
          <w:szCs w:val="24"/>
        </w:rPr>
        <w:t xml:space="preserve">limitations which are not expressly set out or authorised (whether by or under a written law) in relation to a particular right or freedom in this Chapter, but which are necessary and are prescribed by a law or provided under a law or authorised or permitted by a law or by actions taken under the authority of a law. </w:t>
      </w:r>
    </w:p>
    <w:p w:rsidR="00573D30" w:rsidRPr="00DC2F17" w:rsidRDefault="00573D30" w:rsidP="00573D30">
      <w:pPr>
        <w:tabs>
          <w:tab w:val="num" w:pos="720"/>
        </w:tabs>
        <w:ind w:left="720" w:hanging="360"/>
        <w:jc w:val="center"/>
        <w:rPr>
          <w:rFonts w:ascii="Century Gothic" w:hAnsi="Century Gothic"/>
          <w:b/>
          <w:sz w:val="24"/>
          <w:szCs w:val="24"/>
          <w:u w:val="single"/>
        </w:rPr>
      </w:pPr>
    </w:p>
    <w:p w:rsidR="00573D30" w:rsidRPr="00DC2F17" w:rsidRDefault="00573D30" w:rsidP="00D1080B">
      <w:pPr>
        <w:rPr>
          <w:rFonts w:ascii="Century Gothic" w:hAnsi="Century Gothic"/>
          <w:b/>
          <w:sz w:val="24"/>
          <w:szCs w:val="24"/>
          <w:lang w:val="en-GB"/>
        </w:rPr>
      </w:pPr>
      <w:r w:rsidRPr="00DC2F17">
        <w:rPr>
          <w:rFonts w:ascii="Century Gothic" w:hAnsi="Century Gothic"/>
          <w:b/>
          <w:sz w:val="24"/>
          <w:szCs w:val="24"/>
          <w:lang w:val="en-GB"/>
        </w:rPr>
        <w:t>What are the values underpinning a democratic society?</w:t>
      </w:r>
    </w:p>
    <w:p w:rsidR="00573D30" w:rsidRPr="00DC2F17" w:rsidRDefault="00573D30" w:rsidP="00573D30">
      <w:pPr>
        <w:ind w:left="720"/>
        <w:rPr>
          <w:rFonts w:ascii="Century Gothic" w:hAnsi="Century Gothic"/>
          <w:b/>
          <w:sz w:val="24"/>
          <w:szCs w:val="24"/>
        </w:rPr>
      </w:pPr>
    </w:p>
    <w:p w:rsidR="00573D30" w:rsidRPr="00DC2F17" w:rsidRDefault="00573D30" w:rsidP="00D1080B">
      <w:pPr>
        <w:rPr>
          <w:rFonts w:ascii="Century Gothic" w:hAnsi="Century Gothic"/>
          <w:sz w:val="24"/>
          <w:szCs w:val="24"/>
        </w:rPr>
      </w:pPr>
      <w:r w:rsidRPr="00DC2F17">
        <w:rPr>
          <w:rFonts w:ascii="Century Gothic" w:hAnsi="Century Gothic"/>
          <w:sz w:val="24"/>
          <w:szCs w:val="24"/>
          <w:lang w:val="en-GB"/>
        </w:rPr>
        <w:t xml:space="preserve">According to the famous language repeatedly invoked by the Strasbourg Court, a “democratic society” is based on pluralism, tolerance, and open-mindedness. An essential element of “democratic” society, according to the Strasbourg Court’s jurisprudence, is the existence of public confidence in public institutions and authorities. </w:t>
      </w:r>
    </w:p>
    <w:p w:rsidR="00573D30" w:rsidRPr="00DC2F17" w:rsidRDefault="00573D30" w:rsidP="00573D30">
      <w:pPr>
        <w:rPr>
          <w:rFonts w:ascii="Century Gothic" w:hAnsi="Century Gothic"/>
          <w:sz w:val="24"/>
          <w:szCs w:val="24"/>
        </w:rPr>
      </w:pPr>
    </w:p>
    <w:p w:rsidR="00573D30" w:rsidRPr="00DC2F17" w:rsidRDefault="00573D30" w:rsidP="00D1080B">
      <w:pPr>
        <w:rPr>
          <w:rFonts w:ascii="Century Gothic" w:hAnsi="Century Gothic"/>
          <w:b/>
          <w:bCs/>
          <w:sz w:val="24"/>
          <w:szCs w:val="24"/>
          <w:lang w:val="en-GB"/>
        </w:rPr>
      </w:pPr>
      <w:r w:rsidRPr="00DC2F17">
        <w:rPr>
          <w:rFonts w:ascii="Century Gothic" w:hAnsi="Century Gothic"/>
          <w:b/>
          <w:bCs/>
          <w:sz w:val="24"/>
          <w:szCs w:val="24"/>
          <w:lang w:val="en-GB"/>
        </w:rPr>
        <w:t xml:space="preserve">What is the Oakes test? </w:t>
      </w:r>
    </w:p>
    <w:p w:rsidR="00573D30" w:rsidRPr="00DC2F17" w:rsidRDefault="00573D30" w:rsidP="00573D30">
      <w:pPr>
        <w:rPr>
          <w:rFonts w:ascii="Century Gothic" w:hAnsi="Century Gothic"/>
          <w:sz w:val="24"/>
          <w:szCs w:val="24"/>
          <w:lang w:val="en-GB"/>
        </w:rPr>
      </w:pPr>
    </w:p>
    <w:p w:rsidR="00573D30" w:rsidRPr="00DC2F17" w:rsidRDefault="00573D30" w:rsidP="00D1080B">
      <w:pPr>
        <w:rPr>
          <w:rFonts w:ascii="Century Gothic" w:hAnsi="Century Gothic"/>
          <w:sz w:val="24"/>
          <w:szCs w:val="24"/>
          <w:lang w:val="en-GB"/>
        </w:rPr>
      </w:pPr>
      <w:r w:rsidRPr="00DC2F17">
        <w:rPr>
          <w:rFonts w:ascii="Century Gothic" w:hAnsi="Century Gothic"/>
          <w:sz w:val="24"/>
          <w:szCs w:val="24"/>
          <w:lang w:val="en-GB"/>
        </w:rPr>
        <w:t xml:space="preserve">It is the test for the application of rights and limitations that was first formulated by the Canadian Supreme Court.  </w:t>
      </w:r>
    </w:p>
    <w:p w:rsidR="00573D30" w:rsidRPr="00DC2F17" w:rsidRDefault="00573D30" w:rsidP="00573D30">
      <w:pPr>
        <w:rPr>
          <w:rFonts w:ascii="Century Gothic" w:hAnsi="Century Gothic"/>
          <w:sz w:val="24"/>
          <w:szCs w:val="24"/>
          <w:lang w:val="en-GB"/>
        </w:rPr>
      </w:pPr>
    </w:p>
    <w:p w:rsidR="00573D30" w:rsidRPr="00DC2F17" w:rsidRDefault="00573D30" w:rsidP="00D1080B">
      <w:pPr>
        <w:rPr>
          <w:rFonts w:ascii="Century Gothic" w:hAnsi="Century Gothic"/>
          <w:sz w:val="24"/>
          <w:szCs w:val="24"/>
          <w:lang w:val="en-GB"/>
        </w:rPr>
      </w:pPr>
      <w:r w:rsidRPr="00DC2F17">
        <w:rPr>
          <w:rFonts w:ascii="Century Gothic" w:hAnsi="Century Gothic"/>
          <w:sz w:val="24"/>
          <w:szCs w:val="24"/>
          <w:lang w:val="en-GB"/>
        </w:rPr>
        <w:t>Two central criteria must be satisfied to establish that a limit to a right is reasonable and justified in a free and democratic society:</w:t>
      </w:r>
    </w:p>
    <w:p w:rsidR="00D1080B" w:rsidRPr="00DC2F17" w:rsidRDefault="00D1080B" w:rsidP="00D1080B">
      <w:pPr>
        <w:rPr>
          <w:rFonts w:ascii="Century Gothic" w:hAnsi="Century Gothic"/>
          <w:sz w:val="24"/>
          <w:szCs w:val="24"/>
          <w:lang w:val="en-GB"/>
        </w:rPr>
      </w:pPr>
    </w:p>
    <w:p w:rsidR="00573D30" w:rsidRPr="00DC2F17" w:rsidRDefault="00573D30" w:rsidP="00DD70D1">
      <w:pPr>
        <w:pStyle w:val="ListParagraph"/>
        <w:numPr>
          <w:ilvl w:val="0"/>
          <w:numId w:val="27"/>
        </w:numPr>
        <w:jc w:val="left"/>
        <w:rPr>
          <w:rFonts w:ascii="Century Gothic" w:hAnsi="Century Gothic"/>
          <w:sz w:val="24"/>
          <w:szCs w:val="24"/>
        </w:rPr>
      </w:pPr>
      <w:r w:rsidRPr="00DC2F17">
        <w:rPr>
          <w:rFonts w:ascii="Century Gothic" w:hAnsi="Century Gothic"/>
          <w:sz w:val="24"/>
          <w:szCs w:val="24"/>
          <w:lang w:val="en-GB"/>
        </w:rPr>
        <w:t xml:space="preserve">At a minimum, the limitation of a right must relate to a pressing social need in a free and democratic society. </w:t>
      </w:r>
    </w:p>
    <w:p w:rsidR="00573D30" w:rsidRPr="00DC2F17" w:rsidRDefault="00573D30" w:rsidP="00DD70D1">
      <w:pPr>
        <w:pStyle w:val="ListParagraph"/>
        <w:numPr>
          <w:ilvl w:val="0"/>
          <w:numId w:val="27"/>
        </w:numPr>
        <w:jc w:val="left"/>
        <w:rPr>
          <w:rFonts w:ascii="Century Gothic" w:hAnsi="Century Gothic"/>
          <w:sz w:val="24"/>
          <w:szCs w:val="24"/>
        </w:rPr>
      </w:pPr>
      <w:r w:rsidRPr="00DC2F17">
        <w:rPr>
          <w:rFonts w:ascii="Century Gothic" w:hAnsi="Century Gothic"/>
          <w:sz w:val="24"/>
          <w:szCs w:val="24"/>
          <w:lang w:val="en-GB"/>
        </w:rPr>
        <w:t xml:space="preserve">The authority limiting a right must show that the means are reasonable and justified. </w:t>
      </w:r>
    </w:p>
    <w:p w:rsidR="00D1080B" w:rsidRPr="00DC2F17" w:rsidRDefault="00D1080B" w:rsidP="00D1080B">
      <w:pPr>
        <w:rPr>
          <w:rFonts w:ascii="Century Gothic" w:hAnsi="Century Gothic"/>
          <w:sz w:val="24"/>
          <w:szCs w:val="24"/>
          <w:lang w:val="en-GB"/>
        </w:rPr>
      </w:pPr>
    </w:p>
    <w:p w:rsidR="00573D30" w:rsidRPr="00DC2F17" w:rsidRDefault="00573D30" w:rsidP="00D1080B">
      <w:pPr>
        <w:rPr>
          <w:rFonts w:ascii="Century Gothic" w:hAnsi="Century Gothic"/>
          <w:sz w:val="24"/>
          <w:szCs w:val="24"/>
          <w:lang w:val="en-GB"/>
        </w:rPr>
      </w:pPr>
      <w:r w:rsidRPr="00DC2F17">
        <w:rPr>
          <w:rFonts w:ascii="Century Gothic" w:hAnsi="Century Gothic"/>
          <w:sz w:val="24"/>
          <w:szCs w:val="24"/>
          <w:lang w:val="en-GB"/>
        </w:rPr>
        <w:t>How is this justification determined?  This involves a form of proportionality test involving three important components:</w:t>
      </w:r>
    </w:p>
    <w:p w:rsidR="00573D30" w:rsidRPr="00DC2F17" w:rsidRDefault="00573D30" w:rsidP="00573D30">
      <w:pPr>
        <w:pStyle w:val="ListParagraph"/>
        <w:ind w:left="1440" w:hanging="720"/>
        <w:rPr>
          <w:rFonts w:ascii="Century Gothic" w:hAnsi="Century Gothic"/>
          <w:sz w:val="24"/>
          <w:szCs w:val="24"/>
          <w:lang w:val="en-GB"/>
        </w:rPr>
      </w:pPr>
      <w:r w:rsidRPr="00DC2F17">
        <w:rPr>
          <w:rFonts w:ascii="Century Gothic" w:hAnsi="Century Gothic"/>
          <w:sz w:val="24"/>
          <w:szCs w:val="24"/>
          <w:lang w:val="en-GB"/>
        </w:rPr>
        <w:t>1.</w:t>
      </w:r>
      <w:r w:rsidRPr="00DC2F17">
        <w:rPr>
          <w:rFonts w:ascii="Century Gothic" w:hAnsi="Century Gothic"/>
          <w:sz w:val="24"/>
          <w:szCs w:val="24"/>
          <w:lang w:val="en-GB"/>
        </w:rPr>
        <w:tab/>
        <w:t>The measures must be fair and not arbitrary, carefully designed to achieve the objective of limiting a right and rationally connected to that specific objective of limiting the right in question.</w:t>
      </w:r>
    </w:p>
    <w:p w:rsidR="00573D30" w:rsidRPr="00DC2F17" w:rsidRDefault="00573D30" w:rsidP="00573D30">
      <w:pPr>
        <w:pStyle w:val="ListParagraph"/>
        <w:ind w:left="1440" w:hanging="720"/>
        <w:rPr>
          <w:rFonts w:ascii="Century Gothic" w:hAnsi="Century Gothic"/>
          <w:sz w:val="24"/>
          <w:szCs w:val="24"/>
          <w:lang w:val="en-GB"/>
        </w:rPr>
      </w:pPr>
      <w:r w:rsidRPr="00DC2F17">
        <w:rPr>
          <w:rFonts w:ascii="Century Gothic" w:hAnsi="Century Gothic"/>
          <w:sz w:val="24"/>
          <w:szCs w:val="24"/>
          <w:lang w:val="en-GB"/>
        </w:rPr>
        <w:t>2.</w:t>
      </w:r>
      <w:r w:rsidRPr="00DC2F17">
        <w:rPr>
          <w:rFonts w:ascii="Century Gothic" w:hAnsi="Century Gothic"/>
          <w:sz w:val="24"/>
          <w:szCs w:val="24"/>
          <w:lang w:val="en-GB"/>
        </w:rPr>
        <w:tab/>
        <w:t>The means of limiting the right should impair the right in question as little as possible.</w:t>
      </w:r>
      <w:r w:rsidR="004936E4">
        <w:rPr>
          <w:rFonts w:ascii="Century Gothic" w:hAnsi="Century Gothic"/>
          <w:sz w:val="24"/>
          <w:szCs w:val="24"/>
          <w:lang w:val="en-GB"/>
        </w:rPr>
        <w:t xml:space="preserve"> </w:t>
      </w:r>
    </w:p>
    <w:p w:rsidR="00573D30" w:rsidRPr="00DC2F17" w:rsidRDefault="00573D30" w:rsidP="00573D30">
      <w:pPr>
        <w:pStyle w:val="ListParagraph"/>
        <w:ind w:left="1440" w:hanging="720"/>
        <w:rPr>
          <w:rFonts w:ascii="Century Gothic" w:hAnsi="Century Gothic"/>
          <w:sz w:val="24"/>
          <w:szCs w:val="24"/>
        </w:rPr>
      </w:pPr>
      <w:r w:rsidRPr="00DC2F17">
        <w:rPr>
          <w:rFonts w:ascii="Century Gothic" w:hAnsi="Century Gothic"/>
          <w:sz w:val="24"/>
          <w:szCs w:val="24"/>
          <w:lang w:val="en-GB"/>
        </w:rPr>
        <w:t>3.</w:t>
      </w:r>
      <w:r w:rsidRPr="00DC2F17">
        <w:rPr>
          <w:rFonts w:ascii="Century Gothic" w:hAnsi="Century Gothic"/>
          <w:sz w:val="24"/>
          <w:szCs w:val="24"/>
          <w:lang w:val="en-GB"/>
        </w:rPr>
        <w:tab/>
        <w:t>There must be proportion</w:t>
      </w:r>
      <w:r w:rsidRPr="00DC2F17">
        <w:rPr>
          <w:rFonts w:ascii="Century Gothic" w:hAnsi="Century Gothic"/>
          <w:sz w:val="24"/>
          <w:szCs w:val="24"/>
          <w:lang w:val="en-GB"/>
        </w:rPr>
        <w:softHyphen/>
        <w:t xml:space="preserve">ality between the effects of limiting a particular right and the right in question. In other words, the more severe the deleterious effects of limiting a particular right, the more important the objective for limiting that right must be. </w:t>
      </w:r>
    </w:p>
    <w:p w:rsidR="00573D30" w:rsidRPr="00DC2F17" w:rsidRDefault="00573D30" w:rsidP="00573D30">
      <w:pPr>
        <w:rPr>
          <w:rFonts w:ascii="Century Gothic" w:hAnsi="Century Gothic"/>
          <w:sz w:val="24"/>
          <w:szCs w:val="24"/>
        </w:rPr>
      </w:pPr>
    </w:p>
    <w:p w:rsidR="00573D30" w:rsidRPr="00DC2F17" w:rsidRDefault="00573D30" w:rsidP="00573D30">
      <w:pPr>
        <w:rPr>
          <w:rFonts w:ascii="Century Gothic" w:hAnsi="Century Gothic"/>
          <w:b/>
          <w:bCs/>
          <w:sz w:val="24"/>
          <w:szCs w:val="24"/>
          <w:lang w:val="en-GB"/>
        </w:rPr>
      </w:pPr>
      <w:r w:rsidRPr="00DC2F17">
        <w:rPr>
          <w:rFonts w:ascii="Century Gothic" w:hAnsi="Century Gothic"/>
          <w:b/>
          <w:bCs/>
          <w:sz w:val="24"/>
          <w:szCs w:val="24"/>
          <w:lang w:val="en-GB"/>
        </w:rPr>
        <w:t>Based on the Oakes test, how do we read rights and limitations?</w:t>
      </w:r>
    </w:p>
    <w:p w:rsidR="00573D30" w:rsidRPr="00DC2F17" w:rsidRDefault="00573D30" w:rsidP="00573D30">
      <w:pPr>
        <w:numPr>
          <w:ilvl w:val="0"/>
          <w:numId w:val="19"/>
        </w:numPr>
        <w:jc w:val="left"/>
        <w:rPr>
          <w:rFonts w:ascii="Century Gothic" w:hAnsi="Century Gothic"/>
          <w:sz w:val="24"/>
          <w:szCs w:val="24"/>
        </w:rPr>
      </w:pPr>
      <w:r w:rsidRPr="00DC2F17">
        <w:rPr>
          <w:rFonts w:ascii="Century Gothic" w:hAnsi="Century Gothic"/>
          <w:sz w:val="24"/>
          <w:szCs w:val="24"/>
          <w:lang w:val="en-GB"/>
        </w:rPr>
        <w:t>We read rights broadly</w:t>
      </w:r>
    </w:p>
    <w:p w:rsidR="00573D30" w:rsidRPr="00DC2F17" w:rsidRDefault="00573D30" w:rsidP="00573D30">
      <w:pPr>
        <w:numPr>
          <w:ilvl w:val="0"/>
          <w:numId w:val="19"/>
        </w:numPr>
        <w:jc w:val="left"/>
        <w:rPr>
          <w:rFonts w:ascii="Century Gothic" w:hAnsi="Century Gothic"/>
          <w:sz w:val="24"/>
          <w:szCs w:val="24"/>
        </w:rPr>
      </w:pPr>
      <w:r w:rsidRPr="00DC2F17">
        <w:rPr>
          <w:rFonts w:ascii="Century Gothic" w:hAnsi="Century Gothic"/>
          <w:sz w:val="24"/>
          <w:szCs w:val="24"/>
          <w:lang w:val="en-GB"/>
        </w:rPr>
        <w:t>We read limitations narrowly</w:t>
      </w:r>
    </w:p>
    <w:p w:rsidR="00573D30" w:rsidRPr="00DC2F17" w:rsidRDefault="00573D30" w:rsidP="00573D30">
      <w:pPr>
        <w:numPr>
          <w:ilvl w:val="0"/>
          <w:numId w:val="19"/>
        </w:numPr>
        <w:jc w:val="left"/>
        <w:rPr>
          <w:rFonts w:ascii="Century Gothic" w:hAnsi="Century Gothic"/>
          <w:sz w:val="24"/>
          <w:szCs w:val="24"/>
        </w:rPr>
      </w:pPr>
      <w:r w:rsidRPr="00DC2F17">
        <w:rPr>
          <w:rFonts w:ascii="Century Gothic" w:hAnsi="Century Gothic"/>
          <w:sz w:val="24"/>
          <w:szCs w:val="24"/>
          <w:lang w:val="en-GB"/>
        </w:rPr>
        <w:t>We ask if the limitation is provided for under a prescribed law?</w:t>
      </w:r>
    </w:p>
    <w:p w:rsidR="00573D30" w:rsidRPr="00DC2F17" w:rsidRDefault="00573D30" w:rsidP="00573D30">
      <w:pPr>
        <w:numPr>
          <w:ilvl w:val="0"/>
          <w:numId w:val="19"/>
        </w:numPr>
        <w:jc w:val="left"/>
        <w:rPr>
          <w:rFonts w:ascii="Century Gothic" w:hAnsi="Century Gothic"/>
          <w:sz w:val="24"/>
          <w:szCs w:val="24"/>
        </w:rPr>
      </w:pPr>
      <w:r w:rsidRPr="00DC2F17">
        <w:rPr>
          <w:rFonts w:ascii="Century Gothic" w:hAnsi="Century Gothic"/>
          <w:sz w:val="24"/>
          <w:szCs w:val="24"/>
          <w:lang w:val="en-GB"/>
        </w:rPr>
        <w:t>We ask whether the limitation is intended to respond to a legitimate aim?</w:t>
      </w:r>
    </w:p>
    <w:p w:rsidR="00573D30" w:rsidRPr="00DC2F17" w:rsidRDefault="00573D30" w:rsidP="00573D30">
      <w:pPr>
        <w:numPr>
          <w:ilvl w:val="0"/>
          <w:numId w:val="19"/>
        </w:numPr>
        <w:jc w:val="left"/>
        <w:rPr>
          <w:rFonts w:ascii="Century Gothic" w:hAnsi="Century Gothic"/>
          <w:sz w:val="24"/>
          <w:szCs w:val="24"/>
        </w:rPr>
      </w:pPr>
      <w:r w:rsidRPr="00DC2F17">
        <w:rPr>
          <w:rFonts w:ascii="Century Gothic" w:hAnsi="Century Gothic"/>
          <w:sz w:val="24"/>
          <w:szCs w:val="24"/>
          <w:lang w:val="en-GB"/>
        </w:rPr>
        <w:t>We ask if the limitation is proportionate to the aim?</w:t>
      </w:r>
    </w:p>
    <w:p w:rsidR="00573D30" w:rsidRPr="00DC2F17" w:rsidRDefault="00573D30" w:rsidP="00573D30">
      <w:pPr>
        <w:rPr>
          <w:rFonts w:ascii="Century Gothic" w:hAnsi="Century Gothic"/>
          <w:sz w:val="24"/>
          <w:szCs w:val="24"/>
        </w:rPr>
      </w:pPr>
    </w:p>
    <w:p w:rsidR="00573D30" w:rsidRPr="00DC2F17" w:rsidRDefault="00573D30" w:rsidP="00573D30">
      <w:pPr>
        <w:rPr>
          <w:rFonts w:ascii="Century Gothic" w:hAnsi="Century Gothic"/>
          <w:b/>
          <w:bCs/>
          <w:sz w:val="24"/>
          <w:szCs w:val="24"/>
        </w:rPr>
      </w:pPr>
      <w:r w:rsidRPr="00DC2F17">
        <w:rPr>
          <w:rFonts w:ascii="Century Gothic" w:hAnsi="Century Gothic"/>
          <w:b/>
          <w:bCs/>
          <w:sz w:val="24"/>
          <w:szCs w:val="24"/>
        </w:rPr>
        <w:t xml:space="preserve">Application of international law </w:t>
      </w:r>
    </w:p>
    <w:p w:rsidR="00573D30" w:rsidRPr="00DC2F17" w:rsidRDefault="00573D30" w:rsidP="00573D30">
      <w:pPr>
        <w:numPr>
          <w:ilvl w:val="0"/>
          <w:numId w:val="21"/>
        </w:numPr>
        <w:jc w:val="left"/>
        <w:rPr>
          <w:rFonts w:ascii="Century Gothic" w:hAnsi="Century Gothic"/>
          <w:sz w:val="24"/>
          <w:szCs w:val="24"/>
        </w:rPr>
      </w:pPr>
      <w:r w:rsidRPr="00DC2F17">
        <w:rPr>
          <w:rFonts w:ascii="Century Gothic" w:hAnsi="Century Gothic"/>
          <w:sz w:val="24"/>
          <w:szCs w:val="24"/>
        </w:rPr>
        <w:t xml:space="preserve">Section 7(b) also provides that when interpreting the Bill of Rights provisions, a court, tribunal or authority may, if relevant, consider international law, applicable to the protection of the rights and freedoms enshrined in the constitution. </w:t>
      </w:r>
    </w:p>
    <w:p w:rsidR="00573D30" w:rsidRPr="00DC2F17" w:rsidRDefault="00573D30" w:rsidP="00573D30">
      <w:pPr>
        <w:rPr>
          <w:rFonts w:ascii="Century Gothic" w:hAnsi="Century Gothic" w:cstheme="minorHAnsi"/>
          <w:b/>
          <w:bCs/>
          <w:lang w:val="en-GB"/>
        </w:rPr>
      </w:pPr>
    </w:p>
    <w:p w:rsidR="0052312B" w:rsidRPr="00DC2F17" w:rsidRDefault="007D23BA" w:rsidP="006A03F2">
      <w:pPr>
        <w:rPr>
          <w:rFonts w:ascii="Century Gothic" w:hAnsi="Century Gothic" w:cstheme="minorHAnsi"/>
          <w:sz w:val="24"/>
          <w:szCs w:val="24"/>
          <w:shd w:val="clear" w:color="auto" w:fill="FFFFFF"/>
        </w:rPr>
      </w:pPr>
      <w:r w:rsidRPr="00DC2F17">
        <w:rPr>
          <w:rFonts w:ascii="Century Gothic" w:hAnsi="Century Gothic" w:cstheme="minorHAnsi"/>
          <w:sz w:val="24"/>
          <w:szCs w:val="24"/>
          <w:shd w:val="clear" w:color="auto" w:fill="FFFFFF"/>
        </w:rPr>
        <w:t xml:space="preserve">Of pertinence to discussions about the proposed Bill are the following constitutional safeguards and international human rights instruments: </w:t>
      </w:r>
    </w:p>
    <w:p w:rsidR="005E1BB0" w:rsidRPr="00DC2F17" w:rsidRDefault="005E1BB0" w:rsidP="006A03F2">
      <w:pPr>
        <w:rPr>
          <w:rFonts w:ascii="Century Gothic" w:hAnsi="Century Gothic" w:cstheme="minorHAnsi"/>
          <w:sz w:val="24"/>
          <w:szCs w:val="24"/>
          <w:shd w:val="clear" w:color="auto" w:fill="FFFFFF"/>
        </w:rPr>
      </w:pPr>
    </w:p>
    <w:p w:rsidR="005E1BB0" w:rsidRPr="00DC2F17" w:rsidRDefault="005E1BB0" w:rsidP="006A03F2">
      <w:pPr>
        <w:rPr>
          <w:rFonts w:ascii="Century Gothic" w:hAnsi="Century Gothic" w:cstheme="minorHAnsi"/>
          <w:b/>
          <w:bCs/>
          <w:sz w:val="24"/>
          <w:szCs w:val="24"/>
          <w:u w:val="single"/>
          <w:shd w:val="clear" w:color="auto" w:fill="FFFFFF"/>
        </w:rPr>
      </w:pPr>
      <w:r w:rsidRPr="00DC2F17">
        <w:rPr>
          <w:rFonts w:ascii="Century Gothic" w:hAnsi="Century Gothic" w:cstheme="minorHAnsi"/>
          <w:b/>
          <w:bCs/>
          <w:sz w:val="24"/>
          <w:szCs w:val="24"/>
          <w:u w:val="single"/>
          <w:shd w:val="clear" w:color="auto" w:fill="FFFFFF"/>
        </w:rPr>
        <w:t xml:space="preserve">Human Freedom and dignity </w:t>
      </w:r>
    </w:p>
    <w:p w:rsidR="005E1BB0" w:rsidRPr="00DC2F17" w:rsidRDefault="005E1BB0" w:rsidP="006A03F2">
      <w:pPr>
        <w:rPr>
          <w:rFonts w:ascii="Century Gothic" w:hAnsi="Century Gothic" w:cstheme="minorHAnsi"/>
          <w:b/>
          <w:bCs/>
          <w:sz w:val="24"/>
          <w:szCs w:val="24"/>
          <w:u w:val="single"/>
          <w:shd w:val="clear" w:color="auto" w:fill="FFFFFF"/>
        </w:rPr>
      </w:pPr>
    </w:p>
    <w:p w:rsidR="00732B70" w:rsidRPr="00DC2F17" w:rsidRDefault="005E1BB0" w:rsidP="00615D3A">
      <w:pPr>
        <w:pStyle w:val="ListParagraph"/>
        <w:numPr>
          <w:ilvl w:val="0"/>
          <w:numId w:val="28"/>
        </w:numPr>
        <w:rPr>
          <w:rFonts w:ascii="Century Gothic" w:hAnsi="Century Gothic" w:cstheme="minorHAnsi"/>
          <w:b/>
          <w:bCs/>
          <w:sz w:val="24"/>
          <w:szCs w:val="24"/>
        </w:rPr>
      </w:pPr>
      <w:r w:rsidRPr="00DC2F17">
        <w:rPr>
          <w:rFonts w:ascii="Century Gothic" w:hAnsi="Century Gothic" w:cstheme="minorHAnsi"/>
          <w:b/>
          <w:bCs/>
          <w:sz w:val="24"/>
          <w:szCs w:val="24"/>
        </w:rPr>
        <w:t xml:space="preserve">Article 1 of the Universal Declaration of Human Rights </w:t>
      </w:r>
    </w:p>
    <w:p w:rsidR="00615D3A" w:rsidRPr="00DC2F17" w:rsidRDefault="00615D3A" w:rsidP="00732B70">
      <w:pPr>
        <w:pStyle w:val="ListParagraph"/>
        <w:rPr>
          <w:rFonts w:ascii="Century Gothic" w:hAnsi="Century Gothic" w:cstheme="minorHAnsi"/>
          <w:b/>
          <w:bCs/>
          <w:sz w:val="24"/>
          <w:szCs w:val="24"/>
        </w:rPr>
      </w:pPr>
      <w:r w:rsidRPr="00DC2F17">
        <w:rPr>
          <w:rFonts w:ascii="Century Gothic" w:hAnsi="Century Gothic" w:cstheme="minorHAnsi"/>
          <w:sz w:val="24"/>
          <w:szCs w:val="24"/>
        </w:rPr>
        <w:t xml:space="preserve">All human beings are born free and equal in dignity and rights. They are endowed with reason and conscience and should act towards one another in a spirit of brotherhood. </w:t>
      </w:r>
    </w:p>
    <w:p w:rsidR="00615D3A" w:rsidRPr="00DC2F17" w:rsidRDefault="00615D3A" w:rsidP="00615D3A">
      <w:pPr>
        <w:pStyle w:val="ListParagraph"/>
        <w:rPr>
          <w:rFonts w:ascii="Century Gothic" w:hAnsi="Century Gothic" w:cstheme="minorHAnsi"/>
          <w:b/>
          <w:bCs/>
          <w:sz w:val="24"/>
          <w:szCs w:val="24"/>
        </w:rPr>
      </w:pPr>
    </w:p>
    <w:p w:rsidR="0009150D" w:rsidRPr="00DC2F17" w:rsidRDefault="0009150D" w:rsidP="00615D3A">
      <w:pPr>
        <w:pStyle w:val="ListParagraph"/>
        <w:rPr>
          <w:rFonts w:ascii="Century Gothic" w:hAnsi="Century Gothic" w:cstheme="minorHAnsi"/>
          <w:b/>
          <w:bCs/>
          <w:sz w:val="24"/>
          <w:szCs w:val="24"/>
        </w:rPr>
      </w:pPr>
    </w:p>
    <w:p w:rsidR="00ED754D" w:rsidRPr="00DC2F17" w:rsidRDefault="005E1BB0" w:rsidP="00ED754D">
      <w:pPr>
        <w:pStyle w:val="ListParagraph"/>
        <w:numPr>
          <w:ilvl w:val="0"/>
          <w:numId w:val="28"/>
        </w:numPr>
        <w:rPr>
          <w:rFonts w:ascii="Century Gothic" w:hAnsi="Century Gothic" w:cstheme="minorHAnsi"/>
          <w:b/>
          <w:bCs/>
          <w:sz w:val="24"/>
          <w:szCs w:val="24"/>
        </w:rPr>
      </w:pPr>
      <w:r w:rsidRPr="00DC2F17">
        <w:rPr>
          <w:rFonts w:ascii="Century Gothic" w:hAnsi="Century Gothic" w:cstheme="minorHAnsi"/>
          <w:b/>
          <w:bCs/>
          <w:sz w:val="24"/>
          <w:szCs w:val="24"/>
        </w:rPr>
        <w:t>Article 10 of the International Covenant on Civil and Political Rights</w:t>
      </w:r>
    </w:p>
    <w:p w:rsidR="00ED754D" w:rsidRPr="00DC2F17" w:rsidRDefault="00ED754D" w:rsidP="00ED754D">
      <w:pPr>
        <w:pStyle w:val="ListParagraph"/>
        <w:rPr>
          <w:rFonts w:ascii="Century Gothic" w:hAnsi="Century Gothic" w:cstheme="minorHAnsi"/>
          <w:b/>
          <w:bCs/>
          <w:sz w:val="24"/>
          <w:szCs w:val="24"/>
        </w:rPr>
      </w:pPr>
      <w:r w:rsidRPr="00DC2F17">
        <w:rPr>
          <w:rFonts w:ascii="Century Gothic" w:hAnsi="Century Gothic" w:cs="Calibri"/>
        </w:rPr>
        <w:t xml:space="preserve">All persons deprived of their liberty shall be treated with humanity and with respect for the inherent dignity of the human person. </w:t>
      </w:r>
    </w:p>
    <w:p w:rsidR="005E1BB0" w:rsidRPr="00DC2F17" w:rsidRDefault="005E1BB0" w:rsidP="006A03F2">
      <w:pPr>
        <w:rPr>
          <w:rFonts w:ascii="Century Gothic" w:hAnsi="Century Gothic" w:cstheme="minorHAnsi"/>
          <w:b/>
          <w:bCs/>
          <w:sz w:val="24"/>
          <w:szCs w:val="24"/>
          <w:u w:val="single"/>
        </w:rPr>
      </w:pPr>
    </w:p>
    <w:p w:rsidR="0052312B" w:rsidRPr="00DC2F17" w:rsidRDefault="005E1BB0" w:rsidP="006A03F2">
      <w:pPr>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Rights of the Child </w:t>
      </w:r>
    </w:p>
    <w:p w:rsidR="005E1BB0" w:rsidRPr="00DC2F17" w:rsidRDefault="005E1BB0" w:rsidP="006A03F2">
      <w:pPr>
        <w:rPr>
          <w:rFonts w:ascii="Century Gothic" w:hAnsi="Century Gothic" w:cstheme="minorHAnsi"/>
          <w:b/>
          <w:bCs/>
          <w:sz w:val="24"/>
          <w:szCs w:val="24"/>
          <w:u w:val="single"/>
        </w:rPr>
      </w:pPr>
    </w:p>
    <w:p w:rsidR="00910C3F" w:rsidRPr="00DC2F17" w:rsidRDefault="005E1BB0" w:rsidP="005E1BB0">
      <w:pPr>
        <w:pStyle w:val="ListParagraph"/>
        <w:numPr>
          <w:ilvl w:val="0"/>
          <w:numId w:val="29"/>
        </w:numPr>
        <w:rPr>
          <w:rFonts w:ascii="Century Gothic" w:hAnsi="Century Gothic" w:cstheme="minorHAnsi"/>
          <w:b/>
          <w:bCs/>
          <w:sz w:val="24"/>
          <w:szCs w:val="24"/>
          <w:u w:val="single"/>
        </w:rPr>
      </w:pPr>
      <w:r w:rsidRPr="00DC2F17">
        <w:rPr>
          <w:rFonts w:ascii="Century Gothic" w:hAnsi="Century Gothic" w:cstheme="minorHAnsi"/>
          <w:b/>
          <w:sz w:val="24"/>
          <w:szCs w:val="24"/>
        </w:rPr>
        <w:t xml:space="preserve">Article 24 (1) of International Covenant on Civil and Political Rights of 1966 </w:t>
      </w:r>
    </w:p>
    <w:p w:rsidR="005E1BB0" w:rsidRPr="00DC2F17" w:rsidRDefault="005E1BB0" w:rsidP="00910C3F">
      <w:pPr>
        <w:pStyle w:val="ListParagraph"/>
        <w:rPr>
          <w:rFonts w:ascii="Century Gothic" w:hAnsi="Century Gothic" w:cstheme="minorHAnsi"/>
          <w:b/>
          <w:bCs/>
          <w:sz w:val="24"/>
          <w:szCs w:val="24"/>
          <w:u w:val="single"/>
        </w:rPr>
      </w:pPr>
      <w:r w:rsidRPr="00DC2F17">
        <w:rPr>
          <w:rFonts w:ascii="Century Gothic" w:hAnsi="Century Gothic" w:cstheme="minorHAnsi"/>
          <w:sz w:val="24"/>
          <w:szCs w:val="24"/>
        </w:rPr>
        <w:t xml:space="preserve">Every child shall have, without any discrimination as to race, </w:t>
      </w:r>
      <w:proofErr w:type="spellStart"/>
      <w:r w:rsidRPr="00DC2F17">
        <w:rPr>
          <w:rFonts w:ascii="Century Gothic" w:hAnsi="Century Gothic" w:cstheme="minorHAnsi"/>
          <w:sz w:val="24"/>
          <w:szCs w:val="24"/>
        </w:rPr>
        <w:t>colour</w:t>
      </w:r>
      <w:proofErr w:type="spellEnd"/>
      <w:r w:rsidRPr="00DC2F17">
        <w:rPr>
          <w:rFonts w:ascii="Century Gothic" w:hAnsi="Century Gothic" w:cstheme="minorHAnsi"/>
          <w:sz w:val="24"/>
          <w:szCs w:val="24"/>
        </w:rPr>
        <w:t>, sex, language, religion, national or social origin, property or birth, the right to such measures of protection as are required by his status as a minor, on the part of his family, society and the State.</w:t>
      </w:r>
    </w:p>
    <w:p w:rsidR="005E1BB0" w:rsidRPr="00DC2F17" w:rsidRDefault="005E1BB0" w:rsidP="005E1BB0">
      <w:pPr>
        <w:rPr>
          <w:rFonts w:ascii="Century Gothic" w:hAnsi="Century Gothic" w:cstheme="minorHAnsi"/>
          <w:sz w:val="24"/>
          <w:szCs w:val="24"/>
        </w:rPr>
      </w:pPr>
    </w:p>
    <w:p w:rsidR="005E1BB0" w:rsidRPr="00DC2F17" w:rsidRDefault="005E1BB0" w:rsidP="005E1BB0">
      <w:pPr>
        <w:pStyle w:val="ListParagraph"/>
        <w:numPr>
          <w:ilvl w:val="0"/>
          <w:numId w:val="17"/>
        </w:numPr>
        <w:rPr>
          <w:rFonts w:ascii="Century Gothic" w:hAnsi="Century Gothic" w:cstheme="minorHAnsi"/>
          <w:sz w:val="24"/>
          <w:szCs w:val="24"/>
        </w:rPr>
      </w:pPr>
      <w:r w:rsidRPr="00DC2F17">
        <w:rPr>
          <w:rFonts w:ascii="Century Gothic" w:hAnsi="Century Gothic" w:cstheme="minorHAnsi"/>
          <w:b/>
          <w:sz w:val="24"/>
          <w:szCs w:val="24"/>
        </w:rPr>
        <w:t xml:space="preserve">Article 10(3) of the International Covenant on Economic, Social and Cultural Rights of 1966 </w:t>
      </w:r>
    </w:p>
    <w:p w:rsidR="005E1BB0" w:rsidRPr="00DC2F17" w:rsidRDefault="005E1BB0" w:rsidP="005E1BB0">
      <w:pPr>
        <w:pStyle w:val="ListParagraph"/>
        <w:rPr>
          <w:rFonts w:ascii="Century Gothic" w:hAnsi="Century Gothic" w:cstheme="minorHAnsi"/>
          <w:sz w:val="24"/>
          <w:szCs w:val="24"/>
        </w:rPr>
      </w:pPr>
      <w:r w:rsidRPr="00DC2F17">
        <w:rPr>
          <w:rFonts w:ascii="Century Gothic" w:hAnsi="Century Gothic" w:cstheme="minorHAnsi"/>
          <w:sz w:val="24"/>
          <w:szCs w:val="24"/>
        </w:rPr>
        <w:t xml:space="preserve">Special measures of protection and assistance should be taken on behalf of all children and young persons without any discrimination for reasons of parentage or other conditions. Children and young persons should be protected from economic and social exploitation. Their employment in work harmful to their morals or health or dangerous to life or likely to hamper their normal development should be punishable by law. States should also set age limits below which the paid employment of child </w:t>
      </w:r>
      <w:proofErr w:type="spellStart"/>
      <w:r w:rsidRPr="00DC2F17">
        <w:rPr>
          <w:rFonts w:ascii="Century Gothic" w:hAnsi="Century Gothic" w:cstheme="minorHAnsi"/>
          <w:sz w:val="24"/>
          <w:szCs w:val="24"/>
        </w:rPr>
        <w:t>labour</w:t>
      </w:r>
      <w:proofErr w:type="spellEnd"/>
      <w:r w:rsidRPr="00DC2F17">
        <w:rPr>
          <w:rFonts w:ascii="Century Gothic" w:hAnsi="Century Gothic" w:cstheme="minorHAnsi"/>
          <w:sz w:val="24"/>
          <w:szCs w:val="24"/>
        </w:rPr>
        <w:t xml:space="preserve"> should be prohibited and punishable by law.</w:t>
      </w:r>
    </w:p>
    <w:p w:rsidR="005E1BB0" w:rsidRPr="00DC2F17" w:rsidRDefault="005E1BB0" w:rsidP="005E1BB0">
      <w:pPr>
        <w:rPr>
          <w:rFonts w:ascii="Century Gothic" w:hAnsi="Century Gothic" w:cstheme="minorHAnsi"/>
          <w:b/>
          <w:sz w:val="24"/>
          <w:szCs w:val="24"/>
        </w:rPr>
      </w:pPr>
    </w:p>
    <w:p w:rsidR="005E1BB0" w:rsidRPr="00DC2F17" w:rsidRDefault="005E1BB0" w:rsidP="005E1BB0">
      <w:pPr>
        <w:pStyle w:val="ListParagraph"/>
        <w:numPr>
          <w:ilvl w:val="0"/>
          <w:numId w:val="17"/>
        </w:numPr>
        <w:rPr>
          <w:rFonts w:ascii="Century Gothic" w:hAnsi="Century Gothic" w:cstheme="minorHAnsi"/>
          <w:sz w:val="24"/>
          <w:szCs w:val="24"/>
        </w:rPr>
      </w:pPr>
      <w:r w:rsidRPr="00DC2F17">
        <w:rPr>
          <w:rFonts w:ascii="Century Gothic" w:hAnsi="Century Gothic" w:cstheme="minorHAnsi"/>
          <w:b/>
          <w:sz w:val="24"/>
          <w:szCs w:val="24"/>
        </w:rPr>
        <w:t xml:space="preserve">Article 3 of the United Nations Convention on the Rights of a Child of 1989     </w:t>
      </w:r>
      <w:r w:rsidRPr="00DC2F17">
        <w:rPr>
          <w:rFonts w:ascii="Century Gothic" w:hAnsi="Century Gothic" w:cstheme="minorHAnsi"/>
          <w:sz w:val="24"/>
          <w:szCs w:val="24"/>
        </w:rPr>
        <w:t>the best interests of the child shall be a primary consideration:</w:t>
      </w:r>
    </w:p>
    <w:p w:rsidR="005E1BB0" w:rsidRPr="00DC2F17" w:rsidRDefault="005E1BB0" w:rsidP="005E1BB0">
      <w:pPr>
        <w:rPr>
          <w:rFonts w:ascii="Century Gothic" w:hAnsi="Century Gothic" w:cstheme="minorHAnsi"/>
          <w:b/>
          <w:sz w:val="24"/>
          <w:szCs w:val="24"/>
        </w:rPr>
      </w:pPr>
    </w:p>
    <w:p w:rsidR="005E1BB0" w:rsidRPr="00DC2F17" w:rsidRDefault="005E1BB0" w:rsidP="005E1BB0">
      <w:pPr>
        <w:pStyle w:val="ListParagraph"/>
        <w:ind w:left="2160"/>
        <w:rPr>
          <w:rFonts w:ascii="Century Gothic" w:hAnsi="Century Gothic" w:cstheme="minorHAnsi"/>
          <w:sz w:val="24"/>
          <w:szCs w:val="24"/>
        </w:rPr>
      </w:pPr>
      <w:r w:rsidRPr="00DC2F17">
        <w:rPr>
          <w:rFonts w:ascii="Century Gothic" w:hAnsi="Century Gothic" w:cstheme="minorHAnsi"/>
          <w:sz w:val="24"/>
          <w:szCs w:val="24"/>
        </w:rPr>
        <w:t xml:space="preserve">1. In all actions concerning children, whether undertaken by public or private social welfare institutions, courts of law, administrative authorities or legislative bodies, the best interests of the child shall be a primary consideration. </w:t>
      </w:r>
    </w:p>
    <w:p w:rsidR="005E1BB0" w:rsidRPr="00DC2F17" w:rsidRDefault="005E1BB0" w:rsidP="005E1BB0">
      <w:pPr>
        <w:pStyle w:val="ListParagraph"/>
        <w:ind w:left="1440"/>
        <w:rPr>
          <w:rFonts w:ascii="Century Gothic" w:hAnsi="Century Gothic" w:cstheme="minorHAnsi"/>
          <w:sz w:val="24"/>
          <w:szCs w:val="24"/>
        </w:rPr>
      </w:pPr>
    </w:p>
    <w:p w:rsidR="005E1BB0" w:rsidRPr="00DC2F17" w:rsidRDefault="005E1BB0" w:rsidP="005E1BB0">
      <w:pPr>
        <w:pStyle w:val="ListParagraph"/>
        <w:ind w:left="2160"/>
        <w:rPr>
          <w:rFonts w:ascii="Century Gothic" w:hAnsi="Century Gothic" w:cstheme="minorHAnsi"/>
          <w:sz w:val="24"/>
          <w:szCs w:val="24"/>
        </w:rPr>
      </w:pPr>
      <w:r w:rsidRPr="00DC2F17">
        <w:rPr>
          <w:rFonts w:ascii="Century Gothic" w:hAnsi="Century Gothic" w:cstheme="minorHAnsi"/>
          <w:sz w:val="24"/>
          <w:szCs w:val="24"/>
        </w:rPr>
        <w:t xml:space="preserve">2. States Parties undertake to ensure the child such protection and care as is necessary for his or her well-being, taking into account the rights and duties of his or her parents, legal guardians, or other individuals legally responsible for him or her, and, to this end, shall take all appropriate legislative and administrative measures. </w:t>
      </w:r>
    </w:p>
    <w:p w:rsidR="005E1BB0" w:rsidRPr="00DC2F17" w:rsidRDefault="005E1BB0" w:rsidP="005E1BB0">
      <w:pPr>
        <w:pStyle w:val="ListParagraph"/>
        <w:ind w:left="1440"/>
        <w:rPr>
          <w:rFonts w:ascii="Century Gothic" w:hAnsi="Century Gothic" w:cstheme="minorHAnsi"/>
          <w:sz w:val="24"/>
          <w:szCs w:val="24"/>
        </w:rPr>
      </w:pPr>
    </w:p>
    <w:p w:rsidR="005E1BB0" w:rsidRPr="00DC2F17" w:rsidRDefault="005E1BB0" w:rsidP="005E1BB0">
      <w:pPr>
        <w:pStyle w:val="ListParagraph"/>
        <w:ind w:left="2160"/>
        <w:rPr>
          <w:rFonts w:ascii="Century Gothic" w:hAnsi="Century Gothic" w:cstheme="minorHAnsi"/>
          <w:sz w:val="24"/>
          <w:szCs w:val="24"/>
        </w:rPr>
      </w:pPr>
      <w:r w:rsidRPr="00DC2F17">
        <w:rPr>
          <w:rFonts w:ascii="Century Gothic" w:hAnsi="Century Gothic" w:cstheme="minorHAnsi"/>
          <w:sz w:val="24"/>
          <w:szCs w:val="24"/>
        </w:rPr>
        <w:t>3. States Parties shall ensure that the institutions, services and facilities responsible for the care or protection of children shall conform with the standards established by competent authorities, particularly in the areas of safety, health, in the number and suitability of their staff, as well as competent supervision.</w:t>
      </w:r>
    </w:p>
    <w:p w:rsidR="00910C3F" w:rsidRPr="00DC2F17" w:rsidRDefault="00910C3F" w:rsidP="005E1BB0">
      <w:pPr>
        <w:pStyle w:val="ListParagraph"/>
        <w:ind w:left="2160"/>
        <w:rPr>
          <w:rFonts w:ascii="Century Gothic" w:hAnsi="Century Gothic" w:cstheme="minorHAnsi"/>
          <w:sz w:val="24"/>
          <w:szCs w:val="24"/>
        </w:rPr>
      </w:pPr>
    </w:p>
    <w:p w:rsidR="00910C3F" w:rsidRPr="00DC2F17" w:rsidRDefault="00910C3F" w:rsidP="00910C3F">
      <w:pPr>
        <w:rPr>
          <w:rFonts w:ascii="Century Gothic" w:hAnsi="Century Gothic" w:cstheme="minorHAnsi"/>
          <w:sz w:val="24"/>
          <w:szCs w:val="24"/>
        </w:rPr>
      </w:pPr>
      <w:r w:rsidRPr="00DC2F17">
        <w:rPr>
          <w:rFonts w:ascii="Century Gothic" w:hAnsi="Century Gothic" w:cstheme="minorHAnsi"/>
          <w:sz w:val="24"/>
          <w:szCs w:val="24"/>
        </w:rPr>
        <w:t xml:space="preserve">The European Court on Human Rights has extended this positive obligation to protect vulnerable persons (namely, children) online by stating that countries are required to implement measures that safeguard them from harm through legislation (e.g., see </w:t>
      </w:r>
      <w:proofErr w:type="spellStart"/>
      <w:r w:rsidRPr="00DC2F17">
        <w:rPr>
          <w:rFonts w:ascii="Century Gothic" w:hAnsi="Century Gothic" w:cstheme="minorHAnsi"/>
          <w:sz w:val="24"/>
          <w:szCs w:val="24"/>
        </w:rPr>
        <w:t>Mouvement</w:t>
      </w:r>
      <w:proofErr w:type="spellEnd"/>
      <w:r w:rsidRPr="00DC2F17">
        <w:rPr>
          <w:rFonts w:ascii="Century Gothic" w:hAnsi="Century Gothic" w:cstheme="minorHAnsi"/>
          <w:sz w:val="24"/>
          <w:szCs w:val="24"/>
        </w:rPr>
        <w:t xml:space="preserve"> </w:t>
      </w:r>
      <w:proofErr w:type="spellStart"/>
      <w:r w:rsidRPr="00DC2F17">
        <w:rPr>
          <w:rFonts w:ascii="Century Gothic" w:hAnsi="Century Gothic" w:cstheme="minorHAnsi"/>
          <w:sz w:val="24"/>
          <w:szCs w:val="24"/>
        </w:rPr>
        <w:t>Raelien</w:t>
      </w:r>
      <w:proofErr w:type="spellEnd"/>
      <w:r w:rsidRPr="00DC2F17">
        <w:rPr>
          <w:rFonts w:ascii="Century Gothic" w:hAnsi="Century Gothic" w:cstheme="minorHAnsi"/>
          <w:sz w:val="24"/>
          <w:szCs w:val="24"/>
        </w:rPr>
        <w:t xml:space="preserve"> Suisse v. Switzerland , 2012; M.C. v. Bulgaria , 2003; Perrin v. United Kingdom , 2003 ; K.U. v. Finland , 2008).</w:t>
      </w:r>
    </w:p>
    <w:p w:rsidR="00910C3F" w:rsidRPr="00DC2F17" w:rsidRDefault="00910C3F" w:rsidP="00910C3F">
      <w:pPr>
        <w:rPr>
          <w:rFonts w:ascii="Century Gothic" w:hAnsi="Century Gothic" w:cstheme="minorHAnsi"/>
          <w:b/>
          <w:bCs/>
          <w:sz w:val="24"/>
          <w:szCs w:val="24"/>
        </w:rPr>
      </w:pPr>
    </w:p>
    <w:p w:rsidR="00910C3F" w:rsidRPr="00DC2F17" w:rsidRDefault="00910C3F" w:rsidP="006A03F2">
      <w:pPr>
        <w:pStyle w:val="ListParagraph"/>
        <w:numPr>
          <w:ilvl w:val="0"/>
          <w:numId w:val="17"/>
        </w:numPr>
        <w:rPr>
          <w:rFonts w:ascii="Century Gothic" w:hAnsi="Century Gothic" w:cstheme="minorHAnsi"/>
          <w:b/>
          <w:bCs/>
          <w:sz w:val="24"/>
          <w:szCs w:val="24"/>
        </w:rPr>
      </w:pPr>
      <w:r w:rsidRPr="00DC2F17">
        <w:rPr>
          <w:rFonts w:ascii="Century Gothic" w:hAnsi="Century Gothic" w:cstheme="minorHAnsi"/>
          <w:b/>
          <w:bCs/>
          <w:sz w:val="24"/>
          <w:szCs w:val="24"/>
        </w:rPr>
        <w:t xml:space="preserve">Section 41 of the Fijian Constitution on the rights of the child </w:t>
      </w:r>
    </w:p>
    <w:p w:rsidR="00910C3F" w:rsidRPr="00DC2F17" w:rsidRDefault="00910C3F" w:rsidP="006A03F2">
      <w:pPr>
        <w:rPr>
          <w:rFonts w:ascii="Century Gothic" w:hAnsi="Century Gothic" w:cstheme="minorHAnsi"/>
          <w:b/>
          <w:bCs/>
          <w:sz w:val="24"/>
          <w:szCs w:val="24"/>
          <w:u w:val="single"/>
        </w:rPr>
      </w:pPr>
    </w:p>
    <w:p w:rsidR="005E1BB0" w:rsidRPr="00DC2F17" w:rsidRDefault="005E1BB0" w:rsidP="006A03F2">
      <w:pPr>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Right to privacy </w:t>
      </w:r>
    </w:p>
    <w:p w:rsidR="005E1BB0" w:rsidRPr="00DC2F17" w:rsidRDefault="005E1BB0" w:rsidP="006A03F2">
      <w:pPr>
        <w:rPr>
          <w:rFonts w:ascii="Century Gothic" w:hAnsi="Century Gothic" w:cstheme="minorHAnsi"/>
          <w:b/>
          <w:bCs/>
          <w:sz w:val="24"/>
          <w:szCs w:val="24"/>
          <w:u w:val="single"/>
        </w:rPr>
      </w:pPr>
    </w:p>
    <w:p w:rsidR="005E1BB0" w:rsidRPr="00DC2F17" w:rsidRDefault="005E1BB0" w:rsidP="005E1BB0">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12 of the Universal Declaration on Human Rights of 1948</w:t>
      </w:r>
    </w:p>
    <w:p w:rsidR="005E1BB0" w:rsidRPr="00DC2F17" w:rsidRDefault="005E1BB0" w:rsidP="005E1BB0">
      <w:pPr>
        <w:pStyle w:val="ListParagraph"/>
        <w:rPr>
          <w:rFonts w:ascii="Century Gothic" w:hAnsi="Century Gothic" w:cstheme="minorHAnsi"/>
          <w:sz w:val="24"/>
          <w:szCs w:val="24"/>
        </w:rPr>
      </w:pPr>
      <w:r w:rsidRPr="00DC2F17">
        <w:rPr>
          <w:rFonts w:ascii="Century Gothic" w:hAnsi="Century Gothic" w:cstheme="minorHAnsi"/>
          <w:sz w:val="24"/>
          <w:szCs w:val="24"/>
        </w:rPr>
        <w:t xml:space="preserve">No one shall be subjected to arbitrary interference with his privacy, family, home or correspondence, nor to attacks upon his </w:t>
      </w:r>
      <w:proofErr w:type="spellStart"/>
      <w:r w:rsidRPr="00DC2F17">
        <w:rPr>
          <w:rFonts w:ascii="Century Gothic" w:hAnsi="Century Gothic" w:cstheme="minorHAnsi"/>
          <w:sz w:val="24"/>
          <w:szCs w:val="24"/>
        </w:rPr>
        <w:t>honour</w:t>
      </w:r>
      <w:proofErr w:type="spellEnd"/>
      <w:r w:rsidRPr="00DC2F17">
        <w:rPr>
          <w:rFonts w:ascii="Century Gothic" w:hAnsi="Century Gothic" w:cstheme="minorHAnsi"/>
          <w:sz w:val="24"/>
          <w:szCs w:val="24"/>
        </w:rPr>
        <w:t xml:space="preserve"> and reputation. Everyone has the right to the protection of the law against such interference or attacks.</w:t>
      </w:r>
    </w:p>
    <w:p w:rsidR="00AB409F" w:rsidRPr="00DC2F17" w:rsidRDefault="00AB409F" w:rsidP="005E1BB0">
      <w:pPr>
        <w:pStyle w:val="ListParagraph"/>
        <w:rPr>
          <w:rFonts w:ascii="Century Gothic" w:hAnsi="Century Gothic" w:cstheme="minorHAnsi"/>
          <w:sz w:val="24"/>
          <w:szCs w:val="24"/>
        </w:rPr>
      </w:pPr>
    </w:p>
    <w:p w:rsidR="005E1BB0" w:rsidRPr="00DC2F17" w:rsidRDefault="005E1BB0" w:rsidP="005E1BB0">
      <w:pPr>
        <w:pStyle w:val="ListParagraph"/>
        <w:rPr>
          <w:rFonts w:ascii="Century Gothic" w:hAnsi="Century Gothic" w:cstheme="minorHAnsi"/>
          <w:sz w:val="24"/>
          <w:szCs w:val="24"/>
        </w:rPr>
      </w:pPr>
    </w:p>
    <w:p w:rsidR="005E1BB0" w:rsidRPr="00DC2F17" w:rsidRDefault="005E1BB0" w:rsidP="005E1BB0">
      <w:pPr>
        <w:pStyle w:val="ListParagraph"/>
        <w:numPr>
          <w:ilvl w:val="0"/>
          <w:numId w:val="17"/>
        </w:numPr>
        <w:rPr>
          <w:rFonts w:ascii="Century Gothic" w:hAnsi="Century Gothic" w:cstheme="minorHAnsi"/>
          <w:sz w:val="24"/>
          <w:szCs w:val="24"/>
        </w:rPr>
      </w:pPr>
      <w:r w:rsidRPr="00DC2F17">
        <w:rPr>
          <w:rFonts w:ascii="Century Gothic" w:hAnsi="Century Gothic" w:cstheme="minorHAnsi"/>
          <w:b/>
          <w:sz w:val="24"/>
          <w:szCs w:val="24"/>
        </w:rPr>
        <w:t>Article 8 of the European Convention on Human Rights of 1950</w:t>
      </w:r>
      <w:r w:rsidRPr="00DC2F17">
        <w:rPr>
          <w:rFonts w:ascii="Century Gothic" w:hAnsi="Century Gothic" w:cstheme="minorHAnsi"/>
          <w:sz w:val="24"/>
          <w:szCs w:val="24"/>
        </w:rPr>
        <w:t xml:space="preserve"> </w:t>
      </w:r>
    </w:p>
    <w:p w:rsidR="005E1BB0" w:rsidRPr="00DC2F17" w:rsidRDefault="005E1BB0" w:rsidP="00AB409F">
      <w:pPr>
        <w:pStyle w:val="ListParagraph"/>
        <w:rPr>
          <w:rFonts w:ascii="Century Gothic" w:hAnsi="Century Gothic" w:cstheme="minorHAnsi"/>
          <w:sz w:val="24"/>
          <w:szCs w:val="24"/>
        </w:rPr>
      </w:pPr>
      <w:r w:rsidRPr="00DC2F17">
        <w:rPr>
          <w:rFonts w:ascii="Century Gothic" w:hAnsi="Century Gothic" w:cstheme="minorHAnsi"/>
          <w:sz w:val="24"/>
          <w:szCs w:val="24"/>
        </w:rPr>
        <w:t>Right to respect for private and family life:</w:t>
      </w:r>
    </w:p>
    <w:p w:rsidR="005E1BB0" w:rsidRPr="00DC2F17" w:rsidRDefault="005E1BB0" w:rsidP="00AB409F">
      <w:pPr>
        <w:pStyle w:val="ListParagraph"/>
        <w:numPr>
          <w:ilvl w:val="0"/>
          <w:numId w:val="30"/>
        </w:numPr>
        <w:rPr>
          <w:rFonts w:ascii="Century Gothic" w:hAnsi="Century Gothic" w:cstheme="minorHAnsi"/>
          <w:sz w:val="24"/>
          <w:szCs w:val="24"/>
        </w:rPr>
      </w:pPr>
      <w:r w:rsidRPr="00DC2F17">
        <w:rPr>
          <w:rFonts w:ascii="Century Gothic" w:hAnsi="Century Gothic" w:cstheme="minorHAnsi"/>
          <w:sz w:val="24"/>
          <w:szCs w:val="24"/>
        </w:rPr>
        <w:t>Everyone has the right to respect for his private and family life, his home and his correspondence.</w:t>
      </w:r>
    </w:p>
    <w:p w:rsidR="00386AC6" w:rsidRPr="00DC2F17" w:rsidRDefault="00386AC6" w:rsidP="00386AC6">
      <w:pPr>
        <w:pStyle w:val="ListParagraph"/>
        <w:ind w:left="2160"/>
        <w:rPr>
          <w:rFonts w:ascii="Century Gothic" w:hAnsi="Century Gothic" w:cstheme="minorHAnsi"/>
          <w:sz w:val="24"/>
          <w:szCs w:val="24"/>
        </w:rPr>
      </w:pPr>
    </w:p>
    <w:p w:rsidR="005E1BB0" w:rsidRPr="00DC2F17" w:rsidRDefault="005E1BB0" w:rsidP="00AB409F">
      <w:pPr>
        <w:pStyle w:val="ListParagraph"/>
        <w:numPr>
          <w:ilvl w:val="0"/>
          <w:numId w:val="30"/>
        </w:numPr>
        <w:rPr>
          <w:rFonts w:ascii="Century Gothic" w:hAnsi="Century Gothic" w:cstheme="minorHAnsi"/>
          <w:sz w:val="24"/>
          <w:szCs w:val="24"/>
        </w:rPr>
      </w:pPr>
      <w:r w:rsidRPr="00DC2F17">
        <w:rPr>
          <w:rFonts w:ascii="Century Gothic" w:hAnsi="Century Gothic" w:cstheme="minorHAnsi"/>
          <w:sz w:val="24"/>
          <w:szCs w:val="24"/>
        </w:rPr>
        <w:t>There shall be no interference by a public authority with then exercise of this right except such as is in accordance with then law and is necessary in a democratic society in the interests of national security, public safety or the economic well-being of the</w:t>
      </w:r>
      <w:r w:rsidR="00AB409F" w:rsidRPr="00DC2F17">
        <w:rPr>
          <w:rFonts w:ascii="Century Gothic" w:hAnsi="Century Gothic" w:cstheme="minorHAnsi"/>
          <w:sz w:val="24"/>
          <w:szCs w:val="24"/>
        </w:rPr>
        <w:t xml:space="preserve"> </w:t>
      </w:r>
      <w:r w:rsidRPr="00DC2F17">
        <w:rPr>
          <w:rFonts w:ascii="Century Gothic" w:hAnsi="Century Gothic" w:cstheme="minorHAnsi"/>
          <w:sz w:val="24"/>
          <w:szCs w:val="24"/>
        </w:rPr>
        <w:t>country, for the prevention of disorder or crime, for the protection of health or morals, or for the protection of the rights and freedoms of others.</w:t>
      </w:r>
    </w:p>
    <w:p w:rsidR="00AB409F" w:rsidRPr="00DC2F17" w:rsidRDefault="00AB409F" w:rsidP="00AB409F">
      <w:pPr>
        <w:pStyle w:val="ListParagraph"/>
        <w:ind w:left="2160"/>
        <w:rPr>
          <w:rFonts w:ascii="Century Gothic" w:hAnsi="Century Gothic" w:cstheme="minorHAnsi"/>
          <w:sz w:val="24"/>
          <w:szCs w:val="24"/>
        </w:rPr>
      </w:pPr>
    </w:p>
    <w:p w:rsidR="00AB409F" w:rsidRPr="00DC2F17" w:rsidRDefault="00AB409F" w:rsidP="00AB409F">
      <w:pPr>
        <w:pStyle w:val="ListParagraph"/>
        <w:rPr>
          <w:rFonts w:ascii="Century Gothic" w:hAnsi="Century Gothic" w:cstheme="minorHAnsi"/>
          <w:sz w:val="24"/>
          <w:szCs w:val="24"/>
        </w:rPr>
      </w:pPr>
    </w:p>
    <w:p w:rsidR="00AB409F" w:rsidRPr="00DC2F17" w:rsidRDefault="00AB409F" w:rsidP="00AB409F">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17 of the International Covenant on Civil and Political Rights of 1966</w:t>
      </w:r>
    </w:p>
    <w:p w:rsidR="00AB409F" w:rsidRPr="00DC2F17" w:rsidRDefault="00AB409F" w:rsidP="00AB409F">
      <w:pPr>
        <w:pStyle w:val="ListParagraph"/>
        <w:numPr>
          <w:ilvl w:val="0"/>
          <w:numId w:val="31"/>
        </w:numPr>
        <w:rPr>
          <w:rFonts w:ascii="Century Gothic" w:hAnsi="Century Gothic" w:cstheme="minorHAnsi"/>
          <w:sz w:val="24"/>
          <w:szCs w:val="24"/>
        </w:rPr>
      </w:pPr>
      <w:r w:rsidRPr="00DC2F17">
        <w:rPr>
          <w:rFonts w:ascii="Century Gothic" w:hAnsi="Century Gothic" w:cstheme="minorHAnsi"/>
          <w:color w:val="000000"/>
          <w:sz w:val="24"/>
          <w:szCs w:val="24"/>
        </w:rPr>
        <w:t xml:space="preserve">No one shall be subjected to arbitrary or unlawful interference with his privacy, family, home or correspondence, nor to unlawful attacks on his </w:t>
      </w:r>
      <w:proofErr w:type="spellStart"/>
      <w:r w:rsidRPr="00DC2F17">
        <w:rPr>
          <w:rFonts w:ascii="Century Gothic" w:hAnsi="Century Gothic" w:cstheme="minorHAnsi"/>
          <w:color w:val="000000"/>
          <w:sz w:val="24"/>
          <w:szCs w:val="24"/>
        </w:rPr>
        <w:t>honour</w:t>
      </w:r>
      <w:proofErr w:type="spellEnd"/>
      <w:r w:rsidRPr="00DC2F17">
        <w:rPr>
          <w:rFonts w:ascii="Century Gothic" w:hAnsi="Century Gothic" w:cstheme="minorHAnsi"/>
          <w:color w:val="000000"/>
          <w:sz w:val="24"/>
          <w:szCs w:val="24"/>
        </w:rPr>
        <w:t xml:space="preserve"> and reputation. </w:t>
      </w:r>
    </w:p>
    <w:p w:rsidR="00386AC6" w:rsidRPr="00DC2F17" w:rsidRDefault="00386AC6" w:rsidP="00386AC6">
      <w:pPr>
        <w:pStyle w:val="ListParagraph"/>
        <w:ind w:left="2160"/>
        <w:rPr>
          <w:rFonts w:ascii="Century Gothic" w:hAnsi="Century Gothic" w:cstheme="minorHAnsi"/>
          <w:sz w:val="24"/>
          <w:szCs w:val="24"/>
        </w:rPr>
      </w:pPr>
    </w:p>
    <w:p w:rsidR="00AB409F" w:rsidRPr="00DC2F17" w:rsidRDefault="00AB409F" w:rsidP="00AB409F">
      <w:pPr>
        <w:pStyle w:val="ListParagraph"/>
        <w:numPr>
          <w:ilvl w:val="0"/>
          <w:numId w:val="31"/>
        </w:numPr>
        <w:rPr>
          <w:rFonts w:ascii="Century Gothic" w:hAnsi="Century Gothic" w:cstheme="minorHAnsi"/>
          <w:sz w:val="24"/>
          <w:szCs w:val="24"/>
        </w:rPr>
      </w:pPr>
      <w:r w:rsidRPr="00DC2F17">
        <w:rPr>
          <w:rFonts w:ascii="Century Gothic" w:hAnsi="Century Gothic" w:cstheme="minorHAnsi"/>
          <w:color w:val="000000"/>
          <w:sz w:val="24"/>
          <w:szCs w:val="24"/>
        </w:rPr>
        <w:t>Everyone has the right to the protection of the law against such interference or attacks.</w:t>
      </w:r>
    </w:p>
    <w:p w:rsidR="00386AC6" w:rsidRPr="00DC2F17" w:rsidRDefault="00386AC6" w:rsidP="00386AC6">
      <w:pPr>
        <w:rPr>
          <w:rFonts w:ascii="Century Gothic" w:hAnsi="Century Gothic" w:cstheme="minorHAnsi"/>
          <w:sz w:val="24"/>
          <w:szCs w:val="24"/>
        </w:rPr>
      </w:pPr>
    </w:p>
    <w:p w:rsidR="005E1BB0" w:rsidRPr="00DC2F17" w:rsidRDefault="00386AC6" w:rsidP="005E1BB0">
      <w:pPr>
        <w:pStyle w:val="ListParagraph"/>
        <w:numPr>
          <w:ilvl w:val="0"/>
          <w:numId w:val="17"/>
        </w:numPr>
        <w:rPr>
          <w:rFonts w:ascii="Century Gothic" w:hAnsi="Century Gothic" w:cstheme="minorHAnsi"/>
          <w:sz w:val="24"/>
          <w:szCs w:val="24"/>
        </w:rPr>
      </w:pPr>
      <w:r w:rsidRPr="00DC2F17">
        <w:rPr>
          <w:rFonts w:ascii="Century Gothic" w:hAnsi="Century Gothic" w:cstheme="minorHAnsi"/>
          <w:b/>
          <w:bCs/>
          <w:sz w:val="24"/>
          <w:szCs w:val="24"/>
        </w:rPr>
        <w:t xml:space="preserve">Section 24 of the Fijian Constitution on the right to privacy </w:t>
      </w:r>
    </w:p>
    <w:p w:rsidR="00386AC6" w:rsidRPr="00DC2F17" w:rsidRDefault="00386AC6" w:rsidP="00386AC6">
      <w:pPr>
        <w:pStyle w:val="ListParagraph"/>
        <w:rPr>
          <w:rFonts w:ascii="Century Gothic" w:hAnsi="Century Gothic" w:cstheme="minorHAnsi"/>
          <w:b/>
          <w:bCs/>
          <w:sz w:val="24"/>
          <w:szCs w:val="24"/>
        </w:rPr>
      </w:pPr>
    </w:p>
    <w:p w:rsidR="00386AC6" w:rsidRPr="00DC2F17" w:rsidRDefault="00386AC6" w:rsidP="00386AC6">
      <w:pPr>
        <w:pStyle w:val="ListParagraph"/>
        <w:ind w:left="0"/>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Freedom of thought and expression </w:t>
      </w:r>
    </w:p>
    <w:p w:rsidR="00386AC6" w:rsidRPr="00DC2F17" w:rsidRDefault="00386AC6" w:rsidP="00386AC6">
      <w:pPr>
        <w:pStyle w:val="ListParagraph"/>
        <w:ind w:left="0"/>
        <w:rPr>
          <w:rFonts w:ascii="Century Gothic" w:hAnsi="Century Gothic" w:cstheme="minorHAnsi"/>
          <w:sz w:val="24"/>
          <w:szCs w:val="24"/>
          <w:u w:val="single"/>
        </w:rPr>
      </w:pPr>
    </w:p>
    <w:p w:rsidR="00386AC6" w:rsidRPr="00DC2F17" w:rsidRDefault="00386AC6" w:rsidP="00386AC6">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19 of the Universal Declaration on Human Rights of 1948</w:t>
      </w:r>
    </w:p>
    <w:p w:rsidR="00386AC6" w:rsidRPr="00DC2F17" w:rsidRDefault="00386AC6" w:rsidP="00386AC6">
      <w:pPr>
        <w:pStyle w:val="ListParagraph"/>
        <w:rPr>
          <w:rFonts w:ascii="Century Gothic" w:hAnsi="Century Gothic" w:cstheme="minorHAnsi"/>
          <w:sz w:val="24"/>
          <w:szCs w:val="24"/>
        </w:rPr>
      </w:pPr>
      <w:r w:rsidRPr="00DC2F17">
        <w:rPr>
          <w:rFonts w:ascii="Century Gothic" w:hAnsi="Century Gothic" w:cstheme="minorHAnsi"/>
          <w:sz w:val="24"/>
          <w:szCs w:val="24"/>
        </w:rPr>
        <w:t>Everyone has the right to freedom of opinion and expression; this right includes freedom to hold opinions without interference and to seek, receive and impart information and ideas through any media and regardless of frontiers.</w:t>
      </w:r>
    </w:p>
    <w:p w:rsidR="00386AC6" w:rsidRPr="00DC2F17" w:rsidRDefault="00386AC6" w:rsidP="00386AC6">
      <w:pPr>
        <w:pStyle w:val="ListParagraph"/>
        <w:rPr>
          <w:rFonts w:ascii="Century Gothic" w:hAnsi="Century Gothic" w:cstheme="minorHAnsi"/>
          <w:sz w:val="24"/>
          <w:szCs w:val="24"/>
        </w:rPr>
      </w:pPr>
    </w:p>
    <w:p w:rsidR="00386AC6" w:rsidRPr="00DC2F17" w:rsidRDefault="00386AC6" w:rsidP="00386AC6">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10 of the European Convention on Human Rights of 1950</w:t>
      </w:r>
    </w:p>
    <w:p w:rsidR="00386AC6" w:rsidRPr="00DC2F17" w:rsidRDefault="00386AC6" w:rsidP="00386AC6">
      <w:pPr>
        <w:pStyle w:val="Pa9"/>
        <w:numPr>
          <w:ilvl w:val="0"/>
          <w:numId w:val="34"/>
        </w:numPr>
        <w:spacing w:before="80"/>
        <w:jc w:val="both"/>
        <w:rPr>
          <w:rFonts w:ascii="Century Gothic" w:hAnsi="Century Gothic" w:cstheme="minorHAnsi"/>
          <w:color w:val="000000"/>
        </w:rPr>
      </w:pPr>
      <w:r w:rsidRPr="00DC2F17">
        <w:rPr>
          <w:rFonts w:ascii="Century Gothic" w:hAnsi="Century Gothic" w:cstheme="minorHAnsi"/>
          <w:color w:val="000000"/>
        </w:rPr>
        <w:t xml:space="preserve">Everyone has the right to freedom of expression. This right shall include freedom to hold opinions and to receive and impart information and ideas without interference by public authority and regardless of frontiers. This Article shall not prevent States from requiring the licensing of broadcasting, television or cinema enterprises. </w:t>
      </w:r>
    </w:p>
    <w:p w:rsidR="00386AC6" w:rsidRPr="00DC2F17" w:rsidRDefault="00386AC6" w:rsidP="00386AC6">
      <w:pPr>
        <w:pStyle w:val="Pa9"/>
        <w:numPr>
          <w:ilvl w:val="0"/>
          <w:numId w:val="34"/>
        </w:numPr>
        <w:spacing w:before="80"/>
        <w:jc w:val="both"/>
        <w:rPr>
          <w:rFonts w:ascii="Century Gothic" w:hAnsi="Century Gothic" w:cstheme="minorHAnsi"/>
          <w:color w:val="000000"/>
        </w:rPr>
      </w:pPr>
      <w:r w:rsidRPr="00DC2F17">
        <w:rPr>
          <w:rFonts w:ascii="Century Gothic" w:hAnsi="Century Gothic" w:cstheme="minorHAnsi"/>
          <w:color w:val="000000"/>
        </w:rPr>
        <w:t>The exercise of these freedoms, since it carries with it duties and responsibilities, may be subject to such formalities, conditions, restrictions or penalties as are prescribed by law and are necessary in a democratic society, in the interests of national security, territorial integrity or public safety, for the prevention of disorder or crime, for the protection of health or morals, for the protection of the reputation or rights of others, for preventing the disclosure of information received in confidence, or for maintaining the authority and impartiality of the judiciary.</w:t>
      </w:r>
    </w:p>
    <w:p w:rsidR="00386AC6" w:rsidRPr="00DC2F17" w:rsidRDefault="00386AC6" w:rsidP="00386AC6">
      <w:pPr>
        <w:pStyle w:val="ListParagraph"/>
        <w:ind w:left="2160"/>
        <w:rPr>
          <w:rFonts w:ascii="Century Gothic" w:hAnsi="Century Gothic" w:cstheme="minorHAnsi"/>
          <w:b/>
          <w:sz w:val="24"/>
          <w:szCs w:val="24"/>
        </w:rPr>
      </w:pPr>
    </w:p>
    <w:p w:rsidR="00386AC6" w:rsidRPr="00DC2F17" w:rsidRDefault="00386AC6" w:rsidP="00386AC6">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19 of International Covenant on Civil and Political Rights of 1966</w:t>
      </w:r>
    </w:p>
    <w:p w:rsidR="00386AC6" w:rsidRPr="00DC2F17" w:rsidRDefault="00386AC6" w:rsidP="00EA4894">
      <w:pPr>
        <w:pStyle w:val="ListParagraph"/>
        <w:numPr>
          <w:ilvl w:val="0"/>
          <w:numId w:val="35"/>
        </w:numPr>
        <w:autoSpaceDE w:val="0"/>
        <w:autoSpaceDN w:val="0"/>
        <w:adjustRightInd w:val="0"/>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Everyone shall have the right to hold opinions without interference. </w:t>
      </w:r>
    </w:p>
    <w:p w:rsidR="00386AC6" w:rsidRPr="00DC2F17" w:rsidRDefault="00386AC6" w:rsidP="00EA4894">
      <w:pPr>
        <w:pStyle w:val="ListParagraph"/>
        <w:autoSpaceDE w:val="0"/>
        <w:autoSpaceDN w:val="0"/>
        <w:adjustRightInd w:val="0"/>
        <w:ind w:left="2160"/>
        <w:rPr>
          <w:rFonts w:ascii="Century Gothic" w:hAnsi="Century Gothic" w:cstheme="minorHAnsi"/>
          <w:color w:val="000000"/>
          <w:sz w:val="24"/>
          <w:szCs w:val="24"/>
        </w:rPr>
      </w:pPr>
    </w:p>
    <w:p w:rsidR="00386AC6" w:rsidRPr="00DC2F17" w:rsidRDefault="00386AC6" w:rsidP="00EA4894">
      <w:pPr>
        <w:pStyle w:val="ListParagraph"/>
        <w:numPr>
          <w:ilvl w:val="0"/>
          <w:numId w:val="35"/>
        </w:numPr>
        <w:autoSpaceDE w:val="0"/>
        <w:autoSpaceDN w:val="0"/>
        <w:adjustRightInd w:val="0"/>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Everyone shall have the right to freedom of expression; this right shall include freedom to seek, receive and impart information and ideas of all kinds, regardless of frontiers, either orally, in writing or in print, in the form of art, or through any other media of his choice. </w:t>
      </w:r>
    </w:p>
    <w:p w:rsidR="00386AC6" w:rsidRPr="00DC2F17" w:rsidRDefault="00386AC6" w:rsidP="00EA4894">
      <w:pPr>
        <w:autoSpaceDE w:val="0"/>
        <w:autoSpaceDN w:val="0"/>
        <w:adjustRightInd w:val="0"/>
        <w:rPr>
          <w:rFonts w:ascii="Century Gothic" w:hAnsi="Century Gothic" w:cstheme="minorHAnsi"/>
          <w:color w:val="000000"/>
          <w:sz w:val="24"/>
          <w:szCs w:val="24"/>
        </w:rPr>
      </w:pPr>
    </w:p>
    <w:p w:rsidR="00386AC6" w:rsidRPr="00DC2F17" w:rsidRDefault="00386AC6" w:rsidP="00EA4894">
      <w:pPr>
        <w:pStyle w:val="ListParagraph"/>
        <w:numPr>
          <w:ilvl w:val="0"/>
          <w:numId w:val="35"/>
        </w:numPr>
        <w:autoSpaceDE w:val="0"/>
        <w:autoSpaceDN w:val="0"/>
        <w:adjustRightInd w:val="0"/>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The exercise of the rights provided for in paragraph 2 of this article carries with it special duties and responsibilities. It may therefore be subject to certain restrictions, but these shall only be such as are provided by law and are necessary: </w:t>
      </w:r>
    </w:p>
    <w:p w:rsidR="00386AC6" w:rsidRPr="00DC2F17" w:rsidRDefault="00386AC6" w:rsidP="00EA4894">
      <w:pPr>
        <w:pStyle w:val="ListParagraph"/>
        <w:autoSpaceDE w:val="0"/>
        <w:autoSpaceDN w:val="0"/>
        <w:adjustRightInd w:val="0"/>
        <w:ind w:left="2160" w:firstLine="720"/>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(a) For respect of the rights or reputations of others; </w:t>
      </w:r>
    </w:p>
    <w:p w:rsidR="00386AC6" w:rsidRPr="00DC2F17" w:rsidRDefault="00386AC6" w:rsidP="00EA4894">
      <w:pPr>
        <w:pStyle w:val="ListParagraph"/>
        <w:ind w:left="3261" w:hanging="381"/>
        <w:rPr>
          <w:rFonts w:ascii="Century Gothic" w:hAnsi="Century Gothic" w:cstheme="minorHAnsi"/>
          <w:b/>
          <w:sz w:val="24"/>
          <w:szCs w:val="24"/>
        </w:rPr>
      </w:pPr>
      <w:r w:rsidRPr="00DC2F17">
        <w:rPr>
          <w:rFonts w:ascii="Century Gothic" w:hAnsi="Century Gothic" w:cstheme="minorHAnsi"/>
          <w:color w:val="000000"/>
          <w:sz w:val="24"/>
          <w:szCs w:val="24"/>
        </w:rPr>
        <w:t>(b) For the protection of national security or of public order (order     public), or of public health or morals.</w:t>
      </w:r>
    </w:p>
    <w:p w:rsidR="00386AC6" w:rsidRPr="00DC2F17" w:rsidRDefault="00386AC6" w:rsidP="0088501E">
      <w:pPr>
        <w:pStyle w:val="ListParagraph"/>
        <w:rPr>
          <w:rFonts w:ascii="Century Gothic" w:hAnsi="Century Gothic" w:cstheme="minorHAnsi"/>
          <w:b/>
          <w:sz w:val="24"/>
          <w:szCs w:val="24"/>
        </w:rPr>
      </w:pPr>
    </w:p>
    <w:p w:rsidR="00386AC6" w:rsidRPr="00DC2F17" w:rsidRDefault="00386AC6" w:rsidP="0088501E">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9(2) of the African Charter on Human and Peoples' Rights of 1981</w:t>
      </w:r>
    </w:p>
    <w:p w:rsidR="00386AC6" w:rsidRPr="00DC2F17" w:rsidRDefault="00386AC6" w:rsidP="0088501E">
      <w:pPr>
        <w:pStyle w:val="ListParagraph"/>
        <w:rPr>
          <w:rFonts w:ascii="Century Gothic" w:hAnsi="Century Gothic" w:cstheme="minorHAnsi"/>
          <w:sz w:val="24"/>
          <w:szCs w:val="24"/>
        </w:rPr>
      </w:pPr>
      <w:r w:rsidRPr="00DC2F17">
        <w:rPr>
          <w:rFonts w:ascii="Century Gothic" w:hAnsi="Century Gothic" w:cstheme="minorHAnsi"/>
          <w:sz w:val="24"/>
          <w:szCs w:val="24"/>
        </w:rPr>
        <w:t>Every individual shall have the right to express and disseminate his opinions within the law.</w:t>
      </w:r>
    </w:p>
    <w:p w:rsidR="0088501E" w:rsidRPr="00DC2F17" w:rsidRDefault="0088501E" w:rsidP="0088501E">
      <w:pPr>
        <w:pStyle w:val="ListParagraph"/>
        <w:rPr>
          <w:rFonts w:ascii="Century Gothic" w:hAnsi="Century Gothic" w:cstheme="minorHAnsi"/>
          <w:b/>
          <w:sz w:val="24"/>
          <w:szCs w:val="24"/>
        </w:rPr>
      </w:pPr>
    </w:p>
    <w:p w:rsidR="00386AC6" w:rsidRPr="00DC2F17" w:rsidRDefault="0088501E" w:rsidP="00386AC6">
      <w:pPr>
        <w:pStyle w:val="ListParagraph"/>
        <w:numPr>
          <w:ilvl w:val="0"/>
          <w:numId w:val="17"/>
        </w:numPr>
        <w:rPr>
          <w:rFonts w:ascii="Century Gothic" w:hAnsi="Century Gothic" w:cstheme="minorHAnsi"/>
          <w:b/>
          <w:bCs/>
          <w:sz w:val="24"/>
          <w:szCs w:val="24"/>
        </w:rPr>
      </w:pPr>
      <w:r w:rsidRPr="00DC2F17">
        <w:rPr>
          <w:rFonts w:ascii="Century Gothic" w:hAnsi="Century Gothic" w:cstheme="minorHAnsi"/>
          <w:b/>
          <w:bCs/>
          <w:sz w:val="24"/>
          <w:szCs w:val="24"/>
        </w:rPr>
        <w:t xml:space="preserve">Section 17 of the Fijian Constitution on Freedom of speech, expression and publication </w:t>
      </w:r>
    </w:p>
    <w:p w:rsidR="000B7298" w:rsidRPr="00DC2F17" w:rsidRDefault="000B7298" w:rsidP="000B7298">
      <w:pPr>
        <w:rPr>
          <w:rFonts w:ascii="Century Gothic" w:hAnsi="Century Gothic" w:cstheme="minorHAnsi"/>
          <w:b/>
          <w:bCs/>
          <w:sz w:val="24"/>
          <w:szCs w:val="24"/>
        </w:rPr>
      </w:pPr>
    </w:p>
    <w:p w:rsidR="00ED754D" w:rsidRPr="00DC2F17" w:rsidRDefault="00ED754D" w:rsidP="000B7298">
      <w:pPr>
        <w:rPr>
          <w:rFonts w:ascii="Century Gothic" w:hAnsi="Century Gothic" w:cstheme="minorHAnsi"/>
          <w:b/>
          <w:bCs/>
          <w:sz w:val="24"/>
          <w:szCs w:val="24"/>
          <w:u w:val="single"/>
        </w:rPr>
      </w:pPr>
    </w:p>
    <w:p w:rsidR="00ED754D" w:rsidRPr="00DC2F17" w:rsidRDefault="00ED754D" w:rsidP="000B7298">
      <w:pPr>
        <w:rPr>
          <w:rFonts w:ascii="Century Gothic" w:hAnsi="Century Gothic" w:cstheme="minorHAnsi"/>
          <w:b/>
          <w:bCs/>
          <w:sz w:val="24"/>
          <w:szCs w:val="24"/>
          <w:u w:val="single"/>
        </w:rPr>
      </w:pPr>
    </w:p>
    <w:p w:rsidR="00ED754D" w:rsidRPr="00DC2F17" w:rsidRDefault="00ED754D" w:rsidP="000B7298">
      <w:pPr>
        <w:rPr>
          <w:rFonts w:ascii="Century Gothic" w:hAnsi="Century Gothic" w:cstheme="minorHAnsi"/>
          <w:b/>
          <w:bCs/>
          <w:sz w:val="24"/>
          <w:szCs w:val="24"/>
          <w:u w:val="single"/>
        </w:rPr>
      </w:pPr>
    </w:p>
    <w:p w:rsidR="00ED754D" w:rsidRPr="00DC2F17" w:rsidRDefault="00ED754D" w:rsidP="000B7298">
      <w:pPr>
        <w:rPr>
          <w:rFonts w:ascii="Century Gothic" w:hAnsi="Century Gothic" w:cstheme="minorHAnsi"/>
          <w:b/>
          <w:bCs/>
          <w:sz w:val="24"/>
          <w:szCs w:val="24"/>
          <w:u w:val="single"/>
        </w:rPr>
      </w:pPr>
    </w:p>
    <w:p w:rsidR="00ED754D" w:rsidRPr="00DC2F17" w:rsidRDefault="00ED754D" w:rsidP="000B7298">
      <w:pPr>
        <w:rPr>
          <w:rFonts w:ascii="Century Gothic" w:hAnsi="Century Gothic" w:cstheme="minorHAnsi"/>
          <w:b/>
          <w:bCs/>
          <w:sz w:val="24"/>
          <w:szCs w:val="24"/>
          <w:u w:val="single"/>
        </w:rPr>
      </w:pPr>
    </w:p>
    <w:p w:rsidR="000B7298" w:rsidRPr="00DC2F17" w:rsidRDefault="00CB18C8" w:rsidP="000B7298">
      <w:pPr>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Right to a fair trial, presumption of innocence and freedom from self-incrimination </w:t>
      </w:r>
    </w:p>
    <w:p w:rsidR="00CB18C8" w:rsidRPr="00DC2F17" w:rsidRDefault="00CB18C8" w:rsidP="000B7298">
      <w:pPr>
        <w:rPr>
          <w:rFonts w:ascii="Century Gothic" w:hAnsi="Century Gothic" w:cstheme="minorHAnsi"/>
          <w:b/>
          <w:bCs/>
          <w:sz w:val="24"/>
          <w:szCs w:val="24"/>
          <w:u w:val="single"/>
        </w:rPr>
      </w:pPr>
    </w:p>
    <w:p w:rsidR="00ED754D" w:rsidRPr="00DC2F17" w:rsidRDefault="00CB18C8" w:rsidP="00ED754D">
      <w:pPr>
        <w:pStyle w:val="ListParagraph"/>
        <w:numPr>
          <w:ilvl w:val="0"/>
          <w:numId w:val="17"/>
        </w:numPr>
        <w:rPr>
          <w:rFonts w:ascii="Century Gothic" w:hAnsi="Century Gothic" w:cstheme="minorHAnsi"/>
          <w:b/>
          <w:bCs/>
          <w:sz w:val="24"/>
          <w:szCs w:val="24"/>
        </w:rPr>
      </w:pPr>
      <w:r w:rsidRPr="00DC2F17">
        <w:rPr>
          <w:rFonts w:ascii="Century Gothic" w:hAnsi="Century Gothic" w:cstheme="minorHAnsi"/>
          <w:b/>
          <w:bCs/>
          <w:sz w:val="24"/>
          <w:szCs w:val="24"/>
        </w:rPr>
        <w:t>Article 11 of the Universal Declaration of Human Rights</w:t>
      </w:r>
    </w:p>
    <w:p w:rsidR="00ED754D" w:rsidRPr="00DC2F17" w:rsidRDefault="00ED754D" w:rsidP="000B2C80">
      <w:pPr>
        <w:numPr>
          <w:ilvl w:val="0"/>
          <w:numId w:val="44"/>
        </w:numPr>
        <w:spacing w:before="100" w:beforeAutospacing="1" w:after="100" w:afterAutospacing="1"/>
        <w:rPr>
          <w:rFonts w:ascii="Century Gothic" w:eastAsia="Times New Roman" w:hAnsi="Century Gothic" w:cstheme="minorHAnsi"/>
          <w:sz w:val="24"/>
          <w:szCs w:val="24"/>
          <w:lang w:eastAsia="en-GB"/>
        </w:rPr>
      </w:pPr>
      <w:r w:rsidRPr="00DC2F17">
        <w:rPr>
          <w:rFonts w:ascii="Century Gothic" w:eastAsia="Times New Roman" w:hAnsi="Century Gothic" w:cstheme="minorHAnsi"/>
          <w:sz w:val="24"/>
          <w:szCs w:val="24"/>
          <w:lang w:eastAsia="en-GB"/>
        </w:rPr>
        <w:t>Everyone</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charged</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with</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a</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penal</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offence</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has</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the</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right</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to</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be</w:t>
      </w:r>
      <w:r w:rsidR="000B2C80">
        <w:rPr>
          <w:rFonts w:ascii="Century Gothic" w:eastAsia="Times New Roman" w:hAnsi="Century Gothic" w:cstheme="minorHAnsi"/>
          <w:sz w:val="24"/>
          <w:szCs w:val="24"/>
          <w:lang w:eastAsia="en-GB"/>
        </w:rPr>
        <w:t xml:space="preserve"> </w:t>
      </w:r>
      <w:r w:rsidRPr="00DC2F17">
        <w:rPr>
          <w:rFonts w:ascii="Century Gothic" w:eastAsia="Times New Roman" w:hAnsi="Century Gothic" w:cstheme="minorHAnsi"/>
          <w:sz w:val="24"/>
          <w:szCs w:val="24"/>
          <w:lang w:eastAsia="en-GB"/>
        </w:rPr>
        <w:t xml:space="preserve">presumed innocent until proved guilty according to law in a public trial at which he has had all the guarantees necessary for his defence. </w:t>
      </w:r>
    </w:p>
    <w:p w:rsidR="00ED754D" w:rsidRPr="00DC2F17" w:rsidRDefault="00ED754D" w:rsidP="00ED754D">
      <w:pPr>
        <w:numPr>
          <w:ilvl w:val="0"/>
          <w:numId w:val="44"/>
        </w:numPr>
        <w:spacing w:before="100" w:beforeAutospacing="1" w:after="100" w:afterAutospacing="1"/>
        <w:rPr>
          <w:rFonts w:ascii="Century Gothic" w:eastAsia="Times New Roman" w:hAnsi="Century Gothic" w:cstheme="minorHAnsi"/>
          <w:sz w:val="24"/>
          <w:szCs w:val="24"/>
          <w:lang w:eastAsia="en-GB"/>
        </w:rPr>
      </w:pPr>
      <w:r w:rsidRPr="00DC2F17">
        <w:rPr>
          <w:rFonts w:ascii="Century Gothic" w:eastAsia="Times New Roman" w:hAnsi="Century Gothic" w:cstheme="minorHAnsi"/>
          <w:sz w:val="24"/>
          <w:szCs w:val="24"/>
          <w:lang w:eastAsia="en-GB"/>
        </w:rPr>
        <w:t xml:space="preserve">No one shall be held guilty of any penal offence on account of any act or omission which did not constitute a penal offence, under national or international law, at the time when it was committed. Nor shall a heavier penalty be imposed than the one that was applicable at the time the penal offence was committed. </w:t>
      </w:r>
    </w:p>
    <w:p w:rsidR="00CB18C8" w:rsidRPr="00DC2F17" w:rsidRDefault="00CB18C8" w:rsidP="00CB18C8">
      <w:pPr>
        <w:pStyle w:val="ListParagraph"/>
        <w:rPr>
          <w:rFonts w:ascii="Century Gothic" w:hAnsi="Century Gothic" w:cstheme="minorHAnsi"/>
          <w:sz w:val="24"/>
          <w:szCs w:val="24"/>
        </w:rPr>
      </w:pPr>
    </w:p>
    <w:p w:rsidR="00ED754D" w:rsidRPr="00DC2F17" w:rsidRDefault="00CB18C8" w:rsidP="00ED754D">
      <w:pPr>
        <w:pStyle w:val="ListParagraph"/>
        <w:numPr>
          <w:ilvl w:val="0"/>
          <w:numId w:val="17"/>
        </w:numPr>
        <w:rPr>
          <w:rFonts w:ascii="Century Gothic" w:hAnsi="Century Gothic" w:cstheme="minorHAnsi"/>
          <w:b/>
          <w:bCs/>
          <w:sz w:val="24"/>
          <w:szCs w:val="24"/>
        </w:rPr>
      </w:pPr>
      <w:r w:rsidRPr="00DC2F17">
        <w:rPr>
          <w:rFonts w:ascii="Century Gothic" w:hAnsi="Century Gothic" w:cstheme="minorHAnsi"/>
          <w:b/>
          <w:bCs/>
          <w:sz w:val="24"/>
          <w:szCs w:val="24"/>
        </w:rPr>
        <w:t>Article 9 of the International Covenant on Civil and Political Rights</w:t>
      </w:r>
    </w:p>
    <w:p w:rsidR="00ED754D" w:rsidRPr="00DC2F17" w:rsidRDefault="00ED754D" w:rsidP="00ED754D">
      <w:pPr>
        <w:pStyle w:val="NormalWeb"/>
        <w:ind w:left="709" w:hanging="283"/>
        <w:jc w:val="both"/>
        <w:rPr>
          <w:rFonts w:ascii="Century Gothic" w:hAnsi="Century Gothic" w:cstheme="minorHAnsi"/>
        </w:rPr>
      </w:pPr>
      <w:r w:rsidRPr="00DC2F17">
        <w:rPr>
          <w:rFonts w:ascii="Century Gothic" w:hAnsi="Century Gothic" w:cstheme="minorHAnsi"/>
        </w:rPr>
        <w:t xml:space="preserve">1. Everyone has the right to liberty and security of person. No one shall be subjected to arbitrary arrest or detention. No one shall be deprived of his liberty except on such grounds and in accordance with such procedure as are established by law. </w:t>
      </w:r>
    </w:p>
    <w:p w:rsidR="00ED754D" w:rsidRPr="00DC2F17" w:rsidRDefault="00ED754D" w:rsidP="00ED754D">
      <w:pPr>
        <w:pStyle w:val="NormalWeb"/>
        <w:ind w:left="709" w:hanging="283"/>
        <w:jc w:val="both"/>
        <w:rPr>
          <w:rFonts w:ascii="Century Gothic" w:hAnsi="Century Gothic" w:cstheme="minorHAnsi"/>
        </w:rPr>
      </w:pPr>
      <w:r w:rsidRPr="00DC2F17">
        <w:rPr>
          <w:rFonts w:ascii="Century Gothic" w:hAnsi="Century Gothic" w:cstheme="minorHAnsi"/>
        </w:rPr>
        <w:t xml:space="preserve">2. Anyone who is arrested shall be informed, at the time of arrest, of the reasons for his arrest and shall be promptly informed of any charges against him. </w:t>
      </w:r>
    </w:p>
    <w:p w:rsidR="00ED754D" w:rsidRPr="00DC2F17" w:rsidRDefault="00ED754D" w:rsidP="00ED754D">
      <w:pPr>
        <w:pStyle w:val="NormalWeb"/>
        <w:ind w:left="709" w:hanging="283"/>
        <w:jc w:val="both"/>
        <w:rPr>
          <w:rFonts w:ascii="Century Gothic" w:hAnsi="Century Gothic" w:cstheme="minorHAnsi"/>
        </w:rPr>
      </w:pPr>
      <w:r w:rsidRPr="00DC2F17">
        <w:rPr>
          <w:rFonts w:ascii="Century Gothic" w:hAnsi="Century Gothic" w:cstheme="minorHAnsi"/>
        </w:rPr>
        <w:t xml:space="preserve">3. Anyone arrested or detained on a criminal charge shall be brought promptly before a judge or other officer authorized by law to exercise judicial power and shall be entitled to trial within a reasonable time or to release. It shall not be the general rule that persons awaiting trial shall be detained in custody, but release may be subject to guarantees to appear for trial, at any other stage of the judicial proceedings, and, should occasion arise, for execution of the judgement. </w:t>
      </w:r>
    </w:p>
    <w:p w:rsidR="00ED754D" w:rsidRPr="00DC2F17" w:rsidRDefault="00ED754D" w:rsidP="00ED754D">
      <w:pPr>
        <w:pStyle w:val="NormalWeb"/>
        <w:ind w:left="709" w:hanging="283"/>
        <w:jc w:val="both"/>
        <w:rPr>
          <w:rFonts w:ascii="Century Gothic" w:hAnsi="Century Gothic" w:cstheme="minorHAnsi"/>
        </w:rPr>
      </w:pPr>
      <w:r w:rsidRPr="00DC2F17">
        <w:rPr>
          <w:rFonts w:ascii="Century Gothic" w:hAnsi="Century Gothic" w:cstheme="minorHAnsi"/>
        </w:rPr>
        <w:t xml:space="preserve">4. Anyone who is deprived of his liberty by arrest or detention shall be entitled to take proceedings before a court, in order that that court may decide without delay on the lawfulness of his detention and order his release if the detention is not lawful. </w:t>
      </w:r>
    </w:p>
    <w:p w:rsidR="00ED754D" w:rsidRPr="00DC2F17" w:rsidRDefault="00ED754D" w:rsidP="00CD2E1C">
      <w:pPr>
        <w:pStyle w:val="NormalWeb"/>
        <w:spacing w:after="0" w:afterAutospacing="0"/>
        <w:ind w:left="709" w:hanging="283"/>
        <w:jc w:val="both"/>
        <w:rPr>
          <w:rFonts w:ascii="Century Gothic" w:hAnsi="Century Gothic" w:cstheme="minorHAnsi"/>
        </w:rPr>
      </w:pPr>
      <w:r w:rsidRPr="00DC2F17">
        <w:rPr>
          <w:rFonts w:ascii="Century Gothic" w:hAnsi="Century Gothic" w:cstheme="minorHAnsi"/>
        </w:rPr>
        <w:t xml:space="preserve">5. Anyone who has been the victim of unlawful arrest or detention shall have an enforceable right to compensation. </w:t>
      </w:r>
    </w:p>
    <w:p w:rsidR="00CB18C8" w:rsidRPr="00DC2F17" w:rsidRDefault="00CB18C8" w:rsidP="00CB18C8">
      <w:pPr>
        <w:rPr>
          <w:rFonts w:ascii="Century Gothic" w:hAnsi="Century Gothic" w:cstheme="minorHAnsi"/>
          <w:sz w:val="24"/>
          <w:szCs w:val="24"/>
        </w:rPr>
      </w:pPr>
    </w:p>
    <w:p w:rsidR="00ED754D" w:rsidRPr="00DC2F17" w:rsidRDefault="00CB18C8" w:rsidP="00ED754D">
      <w:pPr>
        <w:pStyle w:val="ListParagraph"/>
        <w:numPr>
          <w:ilvl w:val="0"/>
          <w:numId w:val="17"/>
        </w:numPr>
        <w:rPr>
          <w:rFonts w:ascii="Century Gothic" w:hAnsi="Century Gothic" w:cstheme="minorHAnsi"/>
          <w:b/>
          <w:bCs/>
          <w:sz w:val="24"/>
          <w:szCs w:val="24"/>
        </w:rPr>
      </w:pPr>
      <w:r w:rsidRPr="00DC2F17">
        <w:rPr>
          <w:rFonts w:ascii="Century Gothic" w:hAnsi="Century Gothic" w:cstheme="minorHAnsi"/>
          <w:b/>
          <w:bCs/>
          <w:sz w:val="24"/>
          <w:szCs w:val="24"/>
        </w:rPr>
        <w:t>Article 14 of the International Covenant on Civil and Political Rights</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1. All persons shall be equal before the courts and tribunals. In the determination of any criminal charge against him, or of his rights and obligations in a suit at law, everyone shall be entitled to a fair and public hearing by a competent, independent and impartial tribunal established by law. The press and the public may be excluded from all or part of a trial for reasons of morals, public order (ordre public) or national security in a democratic society, or when the interest of the private lives of the parties so requires, or to the extent strictly necessary in the opinion of the court in special circumstances where publicity would prejudice the interests of justice; but any judgement rendered in a criminal case or in a suit at law shall be made public except where the interest of juvenile persons otherwise requires or the proceedings concern matrimonial disputes or the guardianship of children.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2. Everyone charged with a criminal offence shall have the right to be presumed innocent until proved guilty according to law.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3. In the determination of any criminal charge against him, everyone shall be entitled to the following minimum guarantees, in full equality: (a) To be informed promptly and in detail in a language which he understands of the nature and cause of the charge against him;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(b) To have adequate time and facilities for the preparation of his defence and to communicate with counsel of his own choosing;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(c) To be tried without undue delay;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(d) To be tried in his presence, and to defend himself in person or through legal assistance of his own choosing; to be informed, if he does not have legal assistance, of this right; and to have legal assistance assigned to him, in any case where the interests of justice so require, and without payment by him in any such case if he does not have sufficient means to pay for it;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(e) To examine, or have examined, the witnesses against him and to obtain the attendance and examination of witnesses on his behalf under the same conditions as witnesses against him;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(f) To have the free assistance of an interpreter if he cannot understand or speak the language used in court;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(g) Not to be compelled to testify against himself or to confess guilt.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4. In the case of juvenile persons, the procedure shall be such as will take account of their age and the desirability of promoting their rehabilitation. 5. Everyone convicted of a crime shall have the right to his conviction and sentence being reviewed by a higher tribunal according to law. </w:t>
      </w:r>
    </w:p>
    <w:p w:rsidR="00ED754D" w:rsidRPr="00DC2F17" w:rsidRDefault="00ED754D" w:rsidP="00EA4894">
      <w:pPr>
        <w:pStyle w:val="NormalWeb"/>
        <w:jc w:val="both"/>
        <w:rPr>
          <w:rFonts w:ascii="Century Gothic" w:hAnsi="Century Gothic" w:cstheme="minorHAnsi"/>
        </w:rPr>
      </w:pPr>
      <w:r w:rsidRPr="00DC2F17">
        <w:rPr>
          <w:rFonts w:ascii="Century Gothic" w:hAnsi="Century Gothic" w:cstheme="minorHAnsi"/>
        </w:rPr>
        <w:t xml:space="preserve">6. When a person has by a final decision been convicted of a criminal offence and when subsequently his conviction has been reversed or he has been pardoned on the ground that a new or newly discovered fact shows conclusively that there has been a miscarriage of justice, the person who has suffered punishment as a result of such conviction shall be compensated according to law, unless it is proved that the non-disclosure of the unknown fact in time is wholly or partly attributable to him. </w:t>
      </w:r>
    </w:p>
    <w:p w:rsidR="00ED754D" w:rsidRPr="00DC2F17" w:rsidRDefault="00ED754D" w:rsidP="00CD2E1C">
      <w:pPr>
        <w:pStyle w:val="NormalWeb"/>
        <w:spacing w:after="0" w:afterAutospacing="0"/>
        <w:jc w:val="both"/>
        <w:rPr>
          <w:rFonts w:ascii="Century Gothic" w:hAnsi="Century Gothic" w:cstheme="minorHAnsi"/>
        </w:rPr>
      </w:pPr>
      <w:r w:rsidRPr="00DC2F17">
        <w:rPr>
          <w:rFonts w:ascii="Century Gothic" w:hAnsi="Century Gothic" w:cstheme="minorHAnsi"/>
        </w:rPr>
        <w:t>7. No one shall be liable to be tried or punished again for an offence for which he has already been finally convicted or acquitted in accordance with the law and penal procedure of each country.</w:t>
      </w:r>
    </w:p>
    <w:p w:rsidR="00CB18C8" w:rsidRPr="00DC2F17" w:rsidRDefault="00CB18C8" w:rsidP="00CB18C8">
      <w:pPr>
        <w:pStyle w:val="ListParagraph"/>
        <w:rPr>
          <w:rFonts w:ascii="Century Gothic" w:hAnsi="Century Gothic" w:cstheme="minorHAnsi"/>
          <w:sz w:val="24"/>
          <w:szCs w:val="24"/>
        </w:rPr>
      </w:pPr>
    </w:p>
    <w:p w:rsidR="000B7298" w:rsidRPr="00DC2F17" w:rsidRDefault="000B7298" w:rsidP="000B7298">
      <w:pPr>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Freedom from discrimination </w:t>
      </w:r>
    </w:p>
    <w:p w:rsidR="000B7298" w:rsidRPr="00DC2F17" w:rsidRDefault="000B7298" w:rsidP="000B7298">
      <w:pPr>
        <w:rPr>
          <w:rFonts w:ascii="Century Gothic" w:hAnsi="Century Gothic" w:cstheme="minorHAnsi"/>
          <w:b/>
          <w:bCs/>
          <w:sz w:val="24"/>
          <w:szCs w:val="24"/>
          <w:u w:val="single"/>
        </w:rPr>
      </w:pPr>
    </w:p>
    <w:p w:rsidR="000B7298" w:rsidRPr="00DC2F17" w:rsidRDefault="000B7298" w:rsidP="000B7298">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2 of the Universal Declaration on Human Rights of 1948</w:t>
      </w:r>
    </w:p>
    <w:p w:rsidR="000B7298" w:rsidRPr="00DC2F17" w:rsidRDefault="000B7298" w:rsidP="00874549">
      <w:pPr>
        <w:pStyle w:val="ListParagraph"/>
        <w:rPr>
          <w:rFonts w:ascii="Century Gothic" w:hAnsi="Century Gothic" w:cstheme="minorHAnsi"/>
          <w:sz w:val="24"/>
          <w:szCs w:val="24"/>
        </w:rPr>
      </w:pPr>
      <w:r w:rsidRPr="00DC2F17">
        <w:rPr>
          <w:rFonts w:ascii="Century Gothic" w:hAnsi="Century Gothic" w:cstheme="minorHAnsi"/>
          <w:sz w:val="24"/>
          <w:szCs w:val="24"/>
        </w:rPr>
        <w:t xml:space="preserve">Everyone is entitled to all the rights and freedoms set forth in this Declaration, without distinction of any kind, such as race, </w:t>
      </w:r>
      <w:proofErr w:type="spellStart"/>
      <w:r w:rsidRPr="00DC2F17">
        <w:rPr>
          <w:rFonts w:ascii="Century Gothic" w:hAnsi="Century Gothic" w:cstheme="minorHAnsi"/>
          <w:sz w:val="24"/>
          <w:szCs w:val="24"/>
        </w:rPr>
        <w:t>colour</w:t>
      </w:r>
      <w:proofErr w:type="spellEnd"/>
      <w:r w:rsidRPr="00DC2F17">
        <w:rPr>
          <w:rFonts w:ascii="Century Gothic" w:hAnsi="Century Gothic" w:cstheme="minorHAnsi"/>
          <w:sz w:val="24"/>
          <w:szCs w:val="24"/>
        </w:rPr>
        <w:t xml:space="preserve">,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  </w:t>
      </w:r>
    </w:p>
    <w:p w:rsidR="000B7298" w:rsidRPr="00DC2F17" w:rsidRDefault="000B7298" w:rsidP="00874549">
      <w:pPr>
        <w:pStyle w:val="ListParagraph"/>
        <w:rPr>
          <w:rFonts w:ascii="Century Gothic" w:hAnsi="Century Gothic" w:cstheme="minorHAnsi"/>
          <w:sz w:val="24"/>
          <w:szCs w:val="24"/>
        </w:rPr>
      </w:pPr>
    </w:p>
    <w:p w:rsidR="000B7298"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7 of the Universal Declaration on Human Rights of 1948</w:t>
      </w:r>
    </w:p>
    <w:p w:rsidR="000B7298" w:rsidRPr="00DC2F17" w:rsidRDefault="000B7298" w:rsidP="00874549">
      <w:pPr>
        <w:pStyle w:val="ListParagraph"/>
        <w:rPr>
          <w:rFonts w:ascii="Century Gothic" w:hAnsi="Century Gothic" w:cstheme="minorHAnsi"/>
          <w:sz w:val="24"/>
          <w:szCs w:val="24"/>
        </w:rPr>
      </w:pPr>
      <w:r w:rsidRPr="00DC2F17">
        <w:rPr>
          <w:rFonts w:ascii="Century Gothic" w:hAnsi="Century Gothic" w:cstheme="minorHAnsi"/>
          <w:sz w:val="24"/>
          <w:szCs w:val="24"/>
        </w:rPr>
        <w:t>All are equal before the law and are entitled without any discrimination to equal protection of the law. All are entitled to equal protection against any discrimination in violation of this Declaration and against any incitement to such discrimination.</w:t>
      </w:r>
    </w:p>
    <w:p w:rsidR="00874549" w:rsidRPr="00DC2F17" w:rsidRDefault="00874549" w:rsidP="00874549">
      <w:pPr>
        <w:pStyle w:val="ListParagraph"/>
        <w:rPr>
          <w:rFonts w:ascii="Century Gothic" w:hAnsi="Century Gothic" w:cstheme="minorHAnsi"/>
          <w:sz w:val="24"/>
          <w:szCs w:val="24"/>
        </w:rPr>
      </w:pPr>
    </w:p>
    <w:p w:rsidR="00874549"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 xml:space="preserve">Article 14 of the European Convention on Human Rights of 1950 on prohibition of discrimination </w:t>
      </w:r>
    </w:p>
    <w:p w:rsidR="00874549" w:rsidRPr="00DC2F17" w:rsidRDefault="00874549" w:rsidP="00874549">
      <w:pPr>
        <w:pStyle w:val="ListParagraph"/>
        <w:rPr>
          <w:rFonts w:ascii="Century Gothic" w:hAnsi="Century Gothic" w:cstheme="minorHAnsi"/>
          <w:sz w:val="24"/>
          <w:szCs w:val="24"/>
        </w:rPr>
      </w:pPr>
      <w:r w:rsidRPr="00DC2F17">
        <w:rPr>
          <w:rFonts w:ascii="Century Gothic" w:hAnsi="Century Gothic" w:cstheme="minorHAnsi"/>
          <w:sz w:val="24"/>
          <w:szCs w:val="24"/>
        </w:rPr>
        <w:t xml:space="preserve">The enjoyment of the rights and freedoms set forth in this Convention shall be secured without discrimination on any ground such as sex, race, </w:t>
      </w:r>
      <w:proofErr w:type="spellStart"/>
      <w:r w:rsidRPr="00DC2F17">
        <w:rPr>
          <w:rFonts w:ascii="Century Gothic" w:hAnsi="Century Gothic" w:cstheme="minorHAnsi"/>
          <w:sz w:val="24"/>
          <w:szCs w:val="24"/>
        </w:rPr>
        <w:t>colour</w:t>
      </w:r>
      <w:proofErr w:type="spellEnd"/>
      <w:r w:rsidRPr="00DC2F17">
        <w:rPr>
          <w:rFonts w:ascii="Century Gothic" w:hAnsi="Century Gothic" w:cstheme="minorHAnsi"/>
          <w:sz w:val="24"/>
          <w:szCs w:val="24"/>
        </w:rPr>
        <w:t>, language, religion, political or other opinion, national or social origin, association with a national minority, property, birth or other status.</w:t>
      </w:r>
    </w:p>
    <w:p w:rsidR="00874549" w:rsidRPr="00DC2F17" w:rsidRDefault="00874549" w:rsidP="00874549">
      <w:pPr>
        <w:rPr>
          <w:rFonts w:ascii="Century Gothic" w:hAnsi="Century Gothic" w:cstheme="minorHAnsi"/>
          <w:sz w:val="24"/>
          <w:szCs w:val="24"/>
        </w:rPr>
      </w:pPr>
    </w:p>
    <w:p w:rsidR="00874549"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Articles 2(1) of the International Covenant on Civil and Political Rights of 1966</w:t>
      </w:r>
    </w:p>
    <w:p w:rsidR="00874549" w:rsidRPr="00DC2F17" w:rsidRDefault="00874549" w:rsidP="00874549">
      <w:pPr>
        <w:pStyle w:val="ListParagraph"/>
        <w:numPr>
          <w:ilvl w:val="0"/>
          <w:numId w:val="36"/>
        </w:numPr>
        <w:autoSpaceDE w:val="0"/>
        <w:autoSpaceDN w:val="0"/>
        <w:adjustRightInd w:val="0"/>
        <w:jc w:val="left"/>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Each State Party to the present Covenant undertakes to respect and to ensure to all individuals within its territory and subject to its jurisdiction the rights recognized in the present Covenant, without distinction of any kind, such as race, </w:t>
      </w:r>
      <w:proofErr w:type="spellStart"/>
      <w:r w:rsidRPr="00DC2F17">
        <w:rPr>
          <w:rFonts w:ascii="Century Gothic" w:hAnsi="Century Gothic" w:cstheme="minorHAnsi"/>
          <w:color w:val="000000"/>
          <w:sz w:val="24"/>
          <w:szCs w:val="24"/>
        </w:rPr>
        <w:t>colour</w:t>
      </w:r>
      <w:proofErr w:type="spellEnd"/>
      <w:r w:rsidRPr="00DC2F17">
        <w:rPr>
          <w:rFonts w:ascii="Century Gothic" w:hAnsi="Century Gothic" w:cstheme="minorHAnsi"/>
          <w:color w:val="000000"/>
          <w:sz w:val="24"/>
          <w:szCs w:val="24"/>
        </w:rPr>
        <w:t xml:space="preserve">, sex, language, religion, political or other opinion, national or social origin, property, birth or other status. </w:t>
      </w:r>
    </w:p>
    <w:p w:rsidR="00874549" w:rsidRPr="00DC2F17" w:rsidRDefault="00874549" w:rsidP="00874549">
      <w:pPr>
        <w:rPr>
          <w:rFonts w:ascii="Century Gothic" w:hAnsi="Century Gothic" w:cstheme="minorHAnsi"/>
          <w:color w:val="000000"/>
          <w:sz w:val="24"/>
          <w:szCs w:val="24"/>
        </w:rPr>
      </w:pPr>
    </w:p>
    <w:p w:rsidR="00874549"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bCs/>
          <w:color w:val="000000"/>
          <w:sz w:val="24"/>
          <w:szCs w:val="24"/>
        </w:rPr>
        <w:t>Article 26</w:t>
      </w:r>
      <w:r w:rsidRPr="00DC2F17">
        <w:rPr>
          <w:rFonts w:ascii="Century Gothic" w:hAnsi="Century Gothic" w:cstheme="minorHAnsi"/>
          <w:b/>
          <w:sz w:val="24"/>
          <w:szCs w:val="24"/>
        </w:rPr>
        <w:t xml:space="preserve"> of the International Covenant on Civil and Political Rights of 1966</w:t>
      </w:r>
    </w:p>
    <w:p w:rsidR="00874549" w:rsidRPr="00DC2F17" w:rsidRDefault="00874549" w:rsidP="00874549">
      <w:pPr>
        <w:ind w:left="720"/>
        <w:rPr>
          <w:rFonts w:ascii="Century Gothic" w:hAnsi="Century Gothic" w:cstheme="minorHAnsi"/>
          <w:color w:val="000000"/>
          <w:sz w:val="24"/>
          <w:szCs w:val="24"/>
        </w:rPr>
      </w:pPr>
      <w:r w:rsidRPr="00DC2F17">
        <w:rPr>
          <w:rFonts w:ascii="Century Gothic" w:hAnsi="Century Gothic" w:cstheme="minorHAnsi"/>
          <w:color w:val="000000"/>
          <w:sz w:val="24"/>
          <w:szCs w:val="24"/>
        </w:rPr>
        <w:t xml:space="preserve">All persons are equal before the law and are entitled without any discrimination to the equal protection of the law. In this respect, the law shall prohibit any discrimination and guarantee to all persons equal and effective protection against discrimination on any ground such as race, </w:t>
      </w:r>
      <w:proofErr w:type="spellStart"/>
      <w:r w:rsidRPr="00DC2F17">
        <w:rPr>
          <w:rFonts w:ascii="Century Gothic" w:hAnsi="Century Gothic" w:cstheme="minorHAnsi"/>
          <w:color w:val="000000"/>
          <w:sz w:val="24"/>
          <w:szCs w:val="24"/>
        </w:rPr>
        <w:t>colour</w:t>
      </w:r>
      <w:proofErr w:type="spellEnd"/>
      <w:r w:rsidRPr="00DC2F17">
        <w:rPr>
          <w:rFonts w:ascii="Century Gothic" w:hAnsi="Century Gothic" w:cstheme="minorHAnsi"/>
          <w:color w:val="000000"/>
          <w:sz w:val="24"/>
          <w:szCs w:val="24"/>
        </w:rPr>
        <w:t>, sex, language, religion, political or other opinion, national or social origin, property, birth or other status.</w:t>
      </w:r>
    </w:p>
    <w:p w:rsidR="00874549" w:rsidRPr="00DC2F17" w:rsidRDefault="00874549" w:rsidP="00874549">
      <w:pPr>
        <w:pStyle w:val="ListParagraph"/>
        <w:rPr>
          <w:rFonts w:ascii="Century Gothic" w:hAnsi="Century Gothic" w:cstheme="minorHAnsi"/>
          <w:color w:val="000000"/>
          <w:sz w:val="24"/>
          <w:szCs w:val="24"/>
        </w:rPr>
      </w:pPr>
    </w:p>
    <w:p w:rsidR="00874549"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Article 2(2) of the International Covenant on Economic, Social and Cultural Rights of 1966</w:t>
      </w:r>
    </w:p>
    <w:p w:rsidR="00874549" w:rsidRPr="00DC2F17" w:rsidRDefault="00874549" w:rsidP="00874549">
      <w:pPr>
        <w:pStyle w:val="ListParagraph"/>
        <w:rPr>
          <w:rFonts w:ascii="Century Gothic" w:hAnsi="Century Gothic" w:cstheme="minorHAnsi"/>
          <w:sz w:val="24"/>
          <w:szCs w:val="24"/>
        </w:rPr>
      </w:pPr>
      <w:r w:rsidRPr="00DC2F17">
        <w:rPr>
          <w:rFonts w:ascii="Century Gothic" w:hAnsi="Century Gothic" w:cstheme="minorHAnsi"/>
          <w:sz w:val="24"/>
          <w:szCs w:val="24"/>
        </w:rPr>
        <w:t xml:space="preserve">The States Parties to the present Covenant undertake to guarantee that the rights enunciated in the present Covenant will be exercised without discrimination of any kind as to race, </w:t>
      </w:r>
      <w:proofErr w:type="spellStart"/>
      <w:r w:rsidRPr="00DC2F17">
        <w:rPr>
          <w:rFonts w:ascii="Century Gothic" w:hAnsi="Century Gothic" w:cstheme="minorHAnsi"/>
          <w:sz w:val="24"/>
          <w:szCs w:val="24"/>
        </w:rPr>
        <w:t>colour</w:t>
      </w:r>
      <w:proofErr w:type="spellEnd"/>
      <w:r w:rsidRPr="00DC2F17">
        <w:rPr>
          <w:rFonts w:ascii="Century Gothic" w:hAnsi="Century Gothic" w:cstheme="minorHAnsi"/>
          <w:sz w:val="24"/>
          <w:szCs w:val="24"/>
        </w:rPr>
        <w:t>, sex, language, religion, political or other opinion, national or social origin, property, birth or other status.</w:t>
      </w:r>
    </w:p>
    <w:p w:rsidR="00874549" w:rsidRPr="00DC2F17" w:rsidRDefault="00874549" w:rsidP="00874549">
      <w:pPr>
        <w:rPr>
          <w:rFonts w:ascii="Century Gothic" w:hAnsi="Century Gothic" w:cstheme="minorHAnsi"/>
          <w:b/>
          <w:sz w:val="24"/>
          <w:szCs w:val="24"/>
        </w:rPr>
      </w:pPr>
    </w:p>
    <w:p w:rsidR="00874549" w:rsidRPr="00DC2F17" w:rsidRDefault="00874549" w:rsidP="00874549">
      <w:pPr>
        <w:pStyle w:val="ListParagraph"/>
        <w:numPr>
          <w:ilvl w:val="0"/>
          <w:numId w:val="17"/>
        </w:numPr>
        <w:rPr>
          <w:rFonts w:ascii="Century Gothic" w:hAnsi="Century Gothic" w:cstheme="minorHAnsi"/>
          <w:b/>
          <w:sz w:val="24"/>
          <w:szCs w:val="24"/>
        </w:rPr>
      </w:pPr>
      <w:r w:rsidRPr="00DC2F17">
        <w:rPr>
          <w:rFonts w:ascii="Century Gothic" w:hAnsi="Century Gothic" w:cstheme="minorHAnsi"/>
          <w:b/>
          <w:sz w:val="24"/>
          <w:szCs w:val="24"/>
        </w:rPr>
        <w:t xml:space="preserve">Section 26 of the Fijian Constitution on freedom from discrimination </w:t>
      </w:r>
    </w:p>
    <w:p w:rsidR="007B5494" w:rsidRPr="00DC2F17" w:rsidRDefault="007B5494" w:rsidP="00ED754D">
      <w:pPr>
        <w:rPr>
          <w:rFonts w:ascii="Century Gothic" w:hAnsi="Century Gothic" w:cstheme="minorHAnsi"/>
          <w:sz w:val="24"/>
          <w:szCs w:val="24"/>
        </w:rPr>
      </w:pPr>
    </w:p>
    <w:p w:rsidR="00874549" w:rsidRPr="00DC2F17" w:rsidRDefault="00874549" w:rsidP="00874549">
      <w:pPr>
        <w:pStyle w:val="ListParagraph"/>
        <w:rPr>
          <w:rFonts w:ascii="Century Gothic" w:hAnsi="Century Gothic" w:cstheme="minorHAnsi"/>
          <w:sz w:val="24"/>
          <w:szCs w:val="24"/>
        </w:rPr>
      </w:pPr>
    </w:p>
    <w:p w:rsidR="000B7298" w:rsidRPr="00DC2F17" w:rsidRDefault="00C24BF0" w:rsidP="00C24BF0">
      <w:pPr>
        <w:rPr>
          <w:rFonts w:ascii="Century Gothic" w:hAnsi="Century Gothic" w:cstheme="minorHAnsi"/>
          <w:b/>
          <w:bCs/>
          <w:sz w:val="24"/>
          <w:szCs w:val="24"/>
          <w:u w:val="single"/>
        </w:rPr>
      </w:pPr>
      <w:r w:rsidRPr="00DC2F17">
        <w:rPr>
          <w:rFonts w:ascii="Century Gothic" w:hAnsi="Century Gothic" w:cstheme="minorHAnsi"/>
          <w:b/>
          <w:bCs/>
          <w:sz w:val="24"/>
          <w:szCs w:val="24"/>
          <w:u w:val="single"/>
        </w:rPr>
        <w:t xml:space="preserve">RECOMMENDATIONS </w:t>
      </w:r>
    </w:p>
    <w:p w:rsidR="00C24BF0" w:rsidRPr="00DC2F17" w:rsidRDefault="00C24BF0" w:rsidP="00C24BF0">
      <w:pPr>
        <w:rPr>
          <w:rFonts w:ascii="Century Gothic" w:hAnsi="Century Gothic" w:cstheme="minorHAnsi"/>
          <w:b/>
          <w:bCs/>
          <w:sz w:val="24"/>
          <w:szCs w:val="24"/>
          <w:u w:val="single"/>
        </w:rPr>
      </w:pPr>
    </w:p>
    <w:p w:rsidR="00C24BF0" w:rsidRPr="00DC2F17" w:rsidRDefault="00EA4894" w:rsidP="00C24BF0">
      <w:pPr>
        <w:pStyle w:val="ListParagraph"/>
        <w:numPr>
          <w:ilvl w:val="0"/>
          <w:numId w:val="45"/>
        </w:numPr>
        <w:rPr>
          <w:rFonts w:ascii="Century Gothic" w:hAnsi="Century Gothic" w:cstheme="minorHAnsi"/>
          <w:b/>
          <w:bCs/>
          <w:sz w:val="24"/>
          <w:szCs w:val="24"/>
          <w:u w:val="single"/>
        </w:rPr>
      </w:pPr>
      <w:r w:rsidRPr="00DC2F17">
        <w:rPr>
          <w:rFonts w:ascii="Century Gothic" w:hAnsi="Century Gothic" w:cstheme="minorHAnsi"/>
          <w:sz w:val="24"/>
          <w:szCs w:val="24"/>
        </w:rPr>
        <w:t xml:space="preserve">In supporting the enactment of this proposed Bill, the Human Rights and Anti-Discrimination Commission recommends that the moral and legal imperatives of this legislation be balanced with the States human rights obligations under the Fijian Constitution and its obligations under international law. </w:t>
      </w:r>
    </w:p>
    <w:p w:rsidR="00C7477A" w:rsidRPr="00DC2F17" w:rsidRDefault="00EA4894" w:rsidP="00A13029">
      <w:pPr>
        <w:pStyle w:val="ListParagraph"/>
        <w:numPr>
          <w:ilvl w:val="0"/>
          <w:numId w:val="45"/>
        </w:numPr>
        <w:rPr>
          <w:rFonts w:ascii="Century Gothic" w:hAnsi="Century Gothic" w:cstheme="minorHAnsi"/>
          <w:b/>
          <w:bCs/>
          <w:sz w:val="24"/>
          <w:szCs w:val="24"/>
          <w:u w:val="single"/>
        </w:rPr>
      </w:pPr>
      <w:r w:rsidRPr="00DC2F17">
        <w:rPr>
          <w:rFonts w:ascii="Century Gothic" w:hAnsi="Century Gothic" w:cstheme="minorHAnsi"/>
          <w:sz w:val="24"/>
          <w:szCs w:val="24"/>
        </w:rPr>
        <w:t>That Fiji considers ratification of the Convention on Cybercrime or the Budapest Convention</w:t>
      </w:r>
      <w:r w:rsidR="00C7477A" w:rsidRPr="00DC2F17">
        <w:rPr>
          <w:rFonts w:ascii="Century Gothic" w:hAnsi="Century Gothic" w:cstheme="minorHAnsi"/>
          <w:sz w:val="24"/>
          <w:szCs w:val="24"/>
        </w:rPr>
        <w:t xml:space="preserve"> to ensure compliance with normative instruments.</w:t>
      </w:r>
    </w:p>
    <w:p w:rsidR="00C7477A" w:rsidRPr="00DC2F17" w:rsidRDefault="00C7477A" w:rsidP="00A13029">
      <w:pPr>
        <w:pStyle w:val="ListParagraph"/>
        <w:numPr>
          <w:ilvl w:val="0"/>
          <w:numId w:val="45"/>
        </w:numPr>
        <w:rPr>
          <w:rFonts w:ascii="Century Gothic" w:hAnsi="Century Gothic" w:cstheme="minorHAnsi"/>
          <w:b/>
          <w:bCs/>
          <w:sz w:val="24"/>
          <w:szCs w:val="24"/>
          <w:u w:val="single"/>
        </w:rPr>
      </w:pPr>
      <w:r w:rsidRPr="00DC2F17">
        <w:rPr>
          <w:rFonts w:ascii="Century Gothic" w:hAnsi="Century Gothic" w:cstheme="minorHAnsi"/>
          <w:sz w:val="24"/>
          <w:szCs w:val="24"/>
        </w:rPr>
        <w:t xml:space="preserve">Prioritize awareness and advocacy given the profound legal and human rights ramifications of the proposed Bill. </w:t>
      </w:r>
    </w:p>
    <w:p w:rsidR="00C7477A" w:rsidRPr="00DC2F17" w:rsidRDefault="00C7477A" w:rsidP="00A13029">
      <w:pPr>
        <w:pStyle w:val="ListParagraph"/>
        <w:numPr>
          <w:ilvl w:val="0"/>
          <w:numId w:val="45"/>
        </w:numPr>
        <w:rPr>
          <w:rFonts w:ascii="Century Gothic" w:hAnsi="Century Gothic" w:cstheme="minorHAnsi"/>
          <w:b/>
          <w:bCs/>
          <w:sz w:val="24"/>
          <w:szCs w:val="24"/>
          <w:u w:val="single"/>
        </w:rPr>
      </w:pPr>
      <w:r w:rsidRPr="00DC2F17">
        <w:rPr>
          <w:rFonts w:ascii="Century Gothic" w:hAnsi="Century Gothic" w:cstheme="minorHAnsi"/>
          <w:sz w:val="24"/>
          <w:szCs w:val="24"/>
        </w:rPr>
        <w:t>Strengthen the capacity of law enforcement agencies and the private sector</w:t>
      </w:r>
      <w:r w:rsidR="00E4408E" w:rsidRPr="00DC2F17">
        <w:rPr>
          <w:rFonts w:ascii="Century Gothic" w:hAnsi="Century Gothic" w:cstheme="minorHAnsi"/>
          <w:sz w:val="24"/>
          <w:szCs w:val="24"/>
        </w:rPr>
        <w:t xml:space="preserve"> in addressing the issue of intermediary liability</w:t>
      </w:r>
      <w:r w:rsidRPr="00DC2F17">
        <w:rPr>
          <w:rFonts w:ascii="Century Gothic" w:hAnsi="Century Gothic" w:cstheme="minorHAnsi"/>
          <w:sz w:val="24"/>
          <w:szCs w:val="24"/>
        </w:rPr>
        <w:t xml:space="preserve">. </w:t>
      </w:r>
    </w:p>
    <w:p w:rsidR="000B7298" w:rsidRPr="00DC2F17" w:rsidRDefault="000B7298" w:rsidP="00874549">
      <w:pPr>
        <w:pStyle w:val="ListParagraph"/>
        <w:rPr>
          <w:rFonts w:ascii="Century Gothic" w:hAnsi="Century Gothic" w:cstheme="minorHAnsi"/>
          <w:sz w:val="24"/>
          <w:szCs w:val="24"/>
        </w:rPr>
      </w:pPr>
    </w:p>
    <w:p w:rsidR="000B7298" w:rsidRPr="00DC2F17" w:rsidRDefault="000B7298" w:rsidP="000B7298">
      <w:pPr>
        <w:rPr>
          <w:rFonts w:ascii="Century Gothic" w:hAnsi="Century Gothic" w:cstheme="minorHAnsi"/>
          <w:b/>
          <w:bCs/>
          <w:sz w:val="24"/>
          <w:szCs w:val="24"/>
        </w:rPr>
      </w:pPr>
    </w:p>
    <w:p w:rsidR="00DF59F2" w:rsidRPr="00DC2F17" w:rsidRDefault="00DF59F2" w:rsidP="00DF59F2">
      <w:pPr>
        <w:rPr>
          <w:rFonts w:ascii="Century Gothic" w:hAnsi="Century Gothic" w:cstheme="minorHAnsi"/>
          <w:sz w:val="24"/>
          <w:szCs w:val="24"/>
        </w:rPr>
      </w:pPr>
    </w:p>
    <w:p w:rsidR="00181613" w:rsidRPr="00DC2F17" w:rsidRDefault="00181613" w:rsidP="006A03F2">
      <w:pPr>
        <w:pStyle w:val="Default"/>
        <w:rPr>
          <w:rFonts w:ascii="Century Gothic" w:hAnsi="Century Gothic"/>
        </w:rPr>
      </w:pPr>
    </w:p>
    <w:p w:rsidR="00073860" w:rsidRPr="00DC2F17" w:rsidRDefault="00073860" w:rsidP="006A03F2">
      <w:pPr>
        <w:rPr>
          <w:rFonts w:ascii="Century Gothic" w:hAnsi="Century Gothic" w:cstheme="minorHAnsi"/>
          <w:sz w:val="24"/>
          <w:szCs w:val="24"/>
        </w:rPr>
      </w:pPr>
      <w:bookmarkStart w:id="3" w:name="_GoBack"/>
      <w:bookmarkEnd w:id="3"/>
    </w:p>
    <w:sectPr w:rsidR="00073860" w:rsidRPr="00DC2F1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415" w:rsidRDefault="00174415" w:rsidP="00904EDD">
      <w:r>
        <w:separator/>
      </w:r>
    </w:p>
  </w:endnote>
  <w:endnote w:type="continuationSeparator" w:id="0">
    <w:p w:rsidR="00174415" w:rsidRDefault="00174415" w:rsidP="00904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311136"/>
      <w:docPartObj>
        <w:docPartGallery w:val="Page Numbers (Bottom of Page)"/>
        <w:docPartUnique/>
      </w:docPartObj>
    </w:sdtPr>
    <w:sdtEndPr>
      <w:rPr>
        <w:noProof/>
      </w:rPr>
    </w:sdtEndPr>
    <w:sdtContent>
      <w:p w:rsidR="00273D06" w:rsidRDefault="00273D06">
        <w:pPr>
          <w:pStyle w:val="Footer"/>
          <w:jc w:val="right"/>
        </w:pPr>
        <w:r>
          <w:fldChar w:fldCharType="begin"/>
        </w:r>
        <w:r>
          <w:instrText xml:space="preserve"> PAGE   \* MERGEFORMAT </w:instrText>
        </w:r>
        <w:r>
          <w:fldChar w:fldCharType="separate"/>
        </w:r>
        <w:r w:rsidR="008C1B7E">
          <w:rPr>
            <w:noProof/>
          </w:rPr>
          <w:t>23</w:t>
        </w:r>
        <w:r>
          <w:rPr>
            <w:noProof/>
          </w:rPr>
          <w:fldChar w:fldCharType="end"/>
        </w:r>
      </w:p>
    </w:sdtContent>
  </w:sdt>
  <w:p w:rsidR="00273D06" w:rsidRDefault="00273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415" w:rsidRDefault="00174415" w:rsidP="00904EDD">
      <w:r>
        <w:separator/>
      </w:r>
    </w:p>
  </w:footnote>
  <w:footnote w:type="continuationSeparator" w:id="0">
    <w:p w:rsidR="00174415" w:rsidRDefault="00174415" w:rsidP="00904E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02BC"/>
    <w:multiLevelType w:val="hybridMultilevel"/>
    <w:tmpl w:val="44700350"/>
    <w:lvl w:ilvl="0" w:tplc="5B1A46FC">
      <w:start w:val="1"/>
      <w:numFmt w:val="bullet"/>
      <w:lvlText w:val="•"/>
      <w:lvlJc w:val="left"/>
      <w:pPr>
        <w:tabs>
          <w:tab w:val="num" w:pos="720"/>
        </w:tabs>
        <w:ind w:left="720" w:hanging="360"/>
      </w:pPr>
      <w:rPr>
        <w:rFonts w:ascii="Arial" w:hAnsi="Arial" w:hint="default"/>
      </w:rPr>
    </w:lvl>
    <w:lvl w:ilvl="1" w:tplc="A726CFCC" w:tentative="1">
      <w:start w:val="1"/>
      <w:numFmt w:val="bullet"/>
      <w:lvlText w:val="•"/>
      <w:lvlJc w:val="left"/>
      <w:pPr>
        <w:tabs>
          <w:tab w:val="num" w:pos="1440"/>
        </w:tabs>
        <w:ind w:left="1440" w:hanging="360"/>
      </w:pPr>
      <w:rPr>
        <w:rFonts w:ascii="Arial" w:hAnsi="Arial" w:hint="default"/>
      </w:rPr>
    </w:lvl>
    <w:lvl w:ilvl="2" w:tplc="7FC8893A" w:tentative="1">
      <w:start w:val="1"/>
      <w:numFmt w:val="bullet"/>
      <w:lvlText w:val="•"/>
      <w:lvlJc w:val="left"/>
      <w:pPr>
        <w:tabs>
          <w:tab w:val="num" w:pos="2160"/>
        </w:tabs>
        <w:ind w:left="2160" w:hanging="360"/>
      </w:pPr>
      <w:rPr>
        <w:rFonts w:ascii="Arial" w:hAnsi="Arial" w:hint="default"/>
      </w:rPr>
    </w:lvl>
    <w:lvl w:ilvl="3" w:tplc="FEACB110" w:tentative="1">
      <w:start w:val="1"/>
      <w:numFmt w:val="bullet"/>
      <w:lvlText w:val="•"/>
      <w:lvlJc w:val="left"/>
      <w:pPr>
        <w:tabs>
          <w:tab w:val="num" w:pos="2880"/>
        </w:tabs>
        <w:ind w:left="2880" w:hanging="360"/>
      </w:pPr>
      <w:rPr>
        <w:rFonts w:ascii="Arial" w:hAnsi="Arial" w:hint="default"/>
      </w:rPr>
    </w:lvl>
    <w:lvl w:ilvl="4" w:tplc="5B60E0A0" w:tentative="1">
      <w:start w:val="1"/>
      <w:numFmt w:val="bullet"/>
      <w:lvlText w:val="•"/>
      <w:lvlJc w:val="left"/>
      <w:pPr>
        <w:tabs>
          <w:tab w:val="num" w:pos="3600"/>
        </w:tabs>
        <w:ind w:left="3600" w:hanging="360"/>
      </w:pPr>
      <w:rPr>
        <w:rFonts w:ascii="Arial" w:hAnsi="Arial" w:hint="default"/>
      </w:rPr>
    </w:lvl>
    <w:lvl w:ilvl="5" w:tplc="F280B504" w:tentative="1">
      <w:start w:val="1"/>
      <w:numFmt w:val="bullet"/>
      <w:lvlText w:val="•"/>
      <w:lvlJc w:val="left"/>
      <w:pPr>
        <w:tabs>
          <w:tab w:val="num" w:pos="4320"/>
        </w:tabs>
        <w:ind w:left="4320" w:hanging="360"/>
      </w:pPr>
      <w:rPr>
        <w:rFonts w:ascii="Arial" w:hAnsi="Arial" w:hint="default"/>
      </w:rPr>
    </w:lvl>
    <w:lvl w:ilvl="6" w:tplc="F1887994" w:tentative="1">
      <w:start w:val="1"/>
      <w:numFmt w:val="bullet"/>
      <w:lvlText w:val="•"/>
      <w:lvlJc w:val="left"/>
      <w:pPr>
        <w:tabs>
          <w:tab w:val="num" w:pos="5040"/>
        </w:tabs>
        <w:ind w:left="5040" w:hanging="360"/>
      </w:pPr>
      <w:rPr>
        <w:rFonts w:ascii="Arial" w:hAnsi="Arial" w:hint="default"/>
      </w:rPr>
    </w:lvl>
    <w:lvl w:ilvl="7" w:tplc="B290C956" w:tentative="1">
      <w:start w:val="1"/>
      <w:numFmt w:val="bullet"/>
      <w:lvlText w:val="•"/>
      <w:lvlJc w:val="left"/>
      <w:pPr>
        <w:tabs>
          <w:tab w:val="num" w:pos="5760"/>
        </w:tabs>
        <w:ind w:left="5760" w:hanging="360"/>
      </w:pPr>
      <w:rPr>
        <w:rFonts w:ascii="Arial" w:hAnsi="Arial" w:hint="default"/>
      </w:rPr>
    </w:lvl>
    <w:lvl w:ilvl="8" w:tplc="9544D404" w:tentative="1">
      <w:start w:val="1"/>
      <w:numFmt w:val="bullet"/>
      <w:lvlText w:val="•"/>
      <w:lvlJc w:val="left"/>
      <w:pPr>
        <w:tabs>
          <w:tab w:val="num" w:pos="6480"/>
        </w:tabs>
        <w:ind w:left="6480" w:hanging="360"/>
      </w:pPr>
      <w:rPr>
        <w:rFonts w:ascii="Arial" w:hAnsi="Arial" w:hint="default"/>
      </w:rPr>
    </w:lvl>
  </w:abstractNum>
  <w:abstractNum w:abstractNumId="1">
    <w:nsid w:val="0248276D"/>
    <w:multiLevelType w:val="hybridMultilevel"/>
    <w:tmpl w:val="570E3926"/>
    <w:lvl w:ilvl="0" w:tplc="C3AE7526">
      <w:start w:val="1"/>
      <w:numFmt w:val="bullet"/>
      <w:lvlText w:val="•"/>
      <w:lvlJc w:val="left"/>
      <w:pPr>
        <w:tabs>
          <w:tab w:val="num" w:pos="720"/>
        </w:tabs>
        <w:ind w:left="720" w:hanging="360"/>
      </w:pPr>
      <w:rPr>
        <w:rFonts w:ascii="Arial" w:hAnsi="Arial" w:hint="default"/>
      </w:rPr>
    </w:lvl>
    <w:lvl w:ilvl="1" w:tplc="C614A488" w:tentative="1">
      <w:start w:val="1"/>
      <w:numFmt w:val="bullet"/>
      <w:lvlText w:val="•"/>
      <w:lvlJc w:val="left"/>
      <w:pPr>
        <w:tabs>
          <w:tab w:val="num" w:pos="1440"/>
        </w:tabs>
        <w:ind w:left="1440" w:hanging="360"/>
      </w:pPr>
      <w:rPr>
        <w:rFonts w:ascii="Arial" w:hAnsi="Arial" w:hint="default"/>
      </w:rPr>
    </w:lvl>
    <w:lvl w:ilvl="2" w:tplc="6DA49BCC" w:tentative="1">
      <w:start w:val="1"/>
      <w:numFmt w:val="bullet"/>
      <w:lvlText w:val="•"/>
      <w:lvlJc w:val="left"/>
      <w:pPr>
        <w:tabs>
          <w:tab w:val="num" w:pos="2160"/>
        </w:tabs>
        <w:ind w:left="2160" w:hanging="360"/>
      </w:pPr>
      <w:rPr>
        <w:rFonts w:ascii="Arial" w:hAnsi="Arial" w:hint="default"/>
      </w:rPr>
    </w:lvl>
    <w:lvl w:ilvl="3" w:tplc="5C742EB2" w:tentative="1">
      <w:start w:val="1"/>
      <w:numFmt w:val="bullet"/>
      <w:lvlText w:val="•"/>
      <w:lvlJc w:val="left"/>
      <w:pPr>
        <w:tabs>
          <w:tab w:val="num" w:pos="2880"/>
        </w:tabs>
        <w:ind w:left="2880" w:hanging="360"/>
      </w:pPr>
      <w:rPr>
        <w:rFonts w:ascii="Arial" w:hAnsi="Arial" w:hint="default"/>
      </w:rPr>
    </w:lvl>
    <w:lvl w:ilvl="4" w:tplc="E842E98E" w:tentative="1">
      <w:start w:val="1"/>
      <w:numFmt w:val="bullet"/>
      <w:lvlText w:val="•"/>
      <w:lvlJc w:val="left"/>
      <w:pPr>
        <w:tabs>
          <w:tab w:val="num" w:pos="3600"/>
        </w:tabs>
        <w:ind w:left="3600" w:hanging="360"/>
      </w:pPr>
      <w:rPr>
        <w:rFonts w:ascii="Arial" w:hAnsi="Arial" w:hint="default"/>
      </w:rPr>
    </w:lvl>
    <w:lvl w:ilvl="5" w:tplc="7DD00A38" w:tentative="1">
      <w:start w:val="1"/>
      <w:numFmt w:val="bullet"/>
      <w:lvlText w:val="•"/>
      <w:lvlJc w:val="left"/>
      <w:pPr>
        <w:tabs>
          <w:tab w:val="num" w:pos="4320"/>
        </w:tabs>
        <w:ind w:left="4320" w:hanging="360"/>
      </w:pPr>
      <w:rPr>
        <w:rFonts w:ascii="Arial" w:hAnsi="Arial" w:hint="default"/>
      </w:rPr>
    </w:lvl>
    <w:lvl w:ilvl="6" w:tplc="5CFA4B7C" w:tentative="1">
      <w:start w:val="1"/>
      <w:numFmt w:val="bullet"/>
      <w:lvlText w:val="•"/>
      <w:lvlJc w:val="left"/>
      <w:pPr>
        <w:tabs>
          <w:tab w:val="num" w:pos="5040"/>
        </w:tabs>
        <w:ind w:left="5040" w:hanging="360"/>
      </w:pPr>
      <w:rPr>
        <w:rFonts w:ascii="Arial" w:hAnsi="Arial" w:hint="default"/>
      </w:rPr>
    </w:lvl>
    <w:lvl w:ilvl="7" w:tplc="47F87E14" w:tentative="1">
      <w:start w:val="1"/>
      <w:numFmt w:val="bullet"/>
      <w:lvlText w:val="•"/>
      <w:lvlJc w:val="left"/>
      <w:pPr>
        <w:tabs>
          <w:tab w:val="num" w:pos="5760"/>
        </w:tabs>
        <w:ind w:left="5760" w:hanging="360"/>
      </w:pPr>
      <w:rPr>
        <w:rFonts w:ascii="Arial" w:hAnsi="Arial" w:hint="default"/>
      </w:rPr>
    </w:lvl>
    <w:lvl w:ilvl="8" w:tplc="4DA2BD22" w:tentative="1">
      <w:start w:val="1"/>
      <w:numFmt w:val="bullet"/>
      <w:lvlText w:val="•"/>
      <w:lvlJc w:val="left"/>
      <w:pPr>
        <w:tabs>
          <w:tab w:val="num" w:pos="6480"/>
        </w:tabs>
        <w:ind w:left="6480" w:hanging="360"/>
      </w:pPr>
      <w:rPr>
        <w:rFonts w:ascii="Arial" w:hAnsi="Arial" w:hint="default"/>
      </w:rPr>
    </w:lvl>
  </w:abstractNum>
  <w:abstractNum w:abstractNumId="2">
    <w:nsid w:val="0ABF74A5"/>
    <w:multiLevelType w:val="hybridMultilevel"/>
    <w:tmpl w:val="F5D2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45788"/>
    <w:multiLevelType w:val="hybridMultilevel"/>
    <w:tmpl w:val="9462E1DE"/>
    <w:lvl w:ilvl="0" w:tplc="FB36F090">
      <w:start w:val="1"/>
      <w:numFmt w:val="lowerLetter"/>
      <w:lvlText w:val="(%1)"/>
      <w:lvlJc w:val="left"/>
      <w:pPr>
        <w:ind w:left="1800" w:hanging="360"/>
      </w:p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
    <w:nsid w:val="0E0A4899"/>
    <w:multiLevelType w:val="hybridMultilevel"/>
    <w:tmpl w:val="790AD44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CC5587"/>
    <w:multiLevelType w:val="hybridMultilevel"/>
    <w:tmpl w:val="18828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A56603"/>
    <w:multiLevelType w:val="hybridMultilevel"/>
    <w:tmpl w:val="B1DCD54E"/>
    <w:lvl w:ilvl="0" w:tplc="C7A82A50">
      <w:numFmt w:val="bullet"/>
      <w:lvlText w:val="•"/>
      <w:lvlJc w:val="left"/>
      <w:pPr>
        <w:ind w:left="1080" w:hanging="72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7104D7"/>
    <w:multiLevelType w:val="hybridMultilevel"/>
    <w:tmpl w:val="8086FF2C"/>
    <w:lvl w:ilvl="0" w:tplc="0409000F">
      <w:start w:val="1"/>
      <w:numFmt w:val="decimal"/>
      <w:lvlText w:val="%1."/>
      <w:lvlJc w:val="left"/>
      <w:pPr>
        <w:ind w:left="2520" w:hanging="360"/>
      </w:p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8">
    <w:nsid w:val="198B28E9"/>
    <w:multiLevelType w:val="hybridMultilevel"/>
    <w:tmpl w:val="F53481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814A65"/>
    <w:multiLevelType w:val="hybridMultilevel"/>
    <w:tmpl w:val="E93E82F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nsid w:val="24045438"/>
    <w:multiLevelType w:val="hybridMultilevel"/>
    <w:tmpl w:val="723E3B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B85CF2"/>
    <w:multiLevelType w:val="hybridMultilevel"/>
    <w:tmpl w:val="D1926DE6"/>
    <w:lvl w:ilvl="0" w:tplc="090EB394">
      <w:start w:val="1"/>
      <w:numFmt w:val="lowerLetter"/>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2">
    <w:nsid w:val="2BEA69E3"/>
    <w:multiLevelType w:val="hybridMultilevel"/>
    <w:tmpl w:val="CA02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DB1238"/>
    <w:multiLevelType w:val="hybridMultilevel"/>
    <w:tmpl w:val="2FE6127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CA365C"/>
    <w:multiLevelType w:val="multilevel"/>
    <w:tmpl w:val="33049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5A52B6"/>
    <w:multiLevelType w:val="hybridMultilevel"/>
    <w:tmpl w:val="2A8E032E"/>
    <w:lvl w:ilvl="0" w:tplc="0AB2AB1E">
      <w:start w:val="1"/>
      <w:numFmt w:val="decimal"/>
      <w:lvlText w:val="%1."/>
      <w:lvlJc w:val="left"/>
      <w:pPr>
        <w:ind w:left="2880" w:hanging="360"/>
      </w:pPr>
      <w:rPr>
        <w:rFonts w:ascii="Verdana" w:hAnsi="Verdana" w:hint="default"/>
        <w:sz w:val="18"/>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
    <w:nsid w:val="3B893478"/>
    <w:multiLevelType w:val="multilevel"/>
    <w:tmpl w:val="2BB0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704231"/>
    <w:multiLevelType w:val="hybridMultilevel"/>
    <w:tmpl w:val="4552E13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19217A"/>
    <w:multiLevelType w:val="hybridMultilevel"/>
    <w:tmpl w:val="5246CB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C12DA3"/>
    <w:multiLevelType w:val="hybridMultilevel"/>
    <w:tmpl w:val="11180F7A"/>
    <w:lvl w:ilvl="0" w:tplc="04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nsid w:val="499F1CC0"/>
    <w:multiLevelType w:val="hybridMultilevel"/>
    <w:tmpl w:val="4E6AB142"/>
    <w:lvl w:ilvl="0" w:tplc="D1567052">
      <w:start w:val="1"/>
      <w:numFmt w:val="bullet"/>
      <w:lvlText w:val="•"/>
      <w:lvlJc w:val="left"/>
      <w:pPr>
        <w:tabs>
          <w:tab w:val="num" w:pos="1080"/>
        </w:tabs>
        <w:ind w:left="1080" w:hanging="360"/>
      </w:pPr>
      <w:rPr>
        <w:rFonts w:ascii="Arial" w:hAnsi="Arial" w:hint="default"/>
      </w:rPr>
    </w:lvl>
    <w:lvl w:ilvl="1" w:tplc="66DC6BF4" w:tentative="1">
      <w:start w:val="1"/>
      <w:numFmt w:val="bullet"/>
      <w:lvlText w:val="•"/>
      <w:lvlJc w:val="left"/>
      <w:pPr>
        <w:tabs>
          <w:tab w:val="num" w:pos="1800"/>
        </w:tabs>
        <w:ind w:left="1800" w:hanging="360"/>
      </w:pPr>
      <w:rPr>
        <w:rFonts w:ascii="Arial" w:hAnsi="Arial" w:hint="default"/>
      </w:rPr>
    </w:lvl>
    <w:lvl w:ilvl="2" w:tplc="ED347222" w:tentative="1">
      <w:start w:val="1"/>
      <w:numFmt w:val="bullet"/>
      <w:lvlText w:val="•"/>
      <w:lvlJc w:val="left"/>
      <w:pPr>
        <w:tabs>
          <w:tab w:val="num" w:pos="2520"/>
        </w:tabs>
        <w:ind w:left="2520" w:hanging="360"/>
      </w:pPr>
      <w:rPr>
        <w:rFonts w:ascii="Arial" w:hAnsi="Arial" w:hint="default"/>
      </w:rPr>
    </w:lvl>
    <w:lvl w:ilvl="3" w:tplc="1494E058" w:tentative="1">
      <w:start w:val="1"/>
      <w:numFmt w:val="bullet"/>
      <w:lvlText w:val="•"/>
      <w:lvlJc w:val="left"/>
      <w:pPr>
        <w:tabs>
          <w:tab w:val="num" w:pos="3240"/>
        </w:tabs>
        <w:ind w:left="3240" w:hanging="360"/>
      </w:pPr>
      <w:rPr>
        <w:rFonts w:ascii="Arial" w:hAnsi="Arial" w:hint="default"/>
      </w:rPr>
    </w:lvl>
    <w:lvl w:ilvl="4" w:tplc="31E6A812" w:tentative="1">
      <w:start w:val="1"/>
      <w:numFmt w:val="bullet"/>
      <w:lvlText w:val="•"/>
      <w:lvlJc w:val="left"/>
      <w:pPr>
        <w:tabs>
          <w:tab w:val="num" w:pos="3960"/>
        </w:tabs>
        <w:ind w:left="3960" w:hanging="360"/>
      </w:pPr>
      <w:rPr>
        <w:rFonts w:ascii="Arial" w:hAnsi="Arial" w:hint="default"/>
      </w:rPr>
    </w:lvl>
    <w:lvl w:ilvl="5" w:tplc="492ED276" w:tentative="1">
      <w:start w:val="1"/>
      <w:numFmt w:val="bullet"/>
      <w:lvlText w:val="•"/>
      <w:lvlJc w:val="left"/>
      <w:pPr>
        <w:tabs>
          <w:tab w:val="num" w:pos="4680"/>
        </w:tabs>
        <w:ind w:left="4680" w:hanging="360"/>
      </w:pPr>
      <w:rPr>
        <w:rFonts w:ascii="Arial" w:hAnsi="Arial" w:hint="default"/>
      </w:rPr>
    </w:lvl>
    <w:lvl w:ilvl="6" w:tplc="AD0C339A" w:tentative="1">
      <w:start w:val="1"/>
      <w:numFmt w:val="bullet"/>
      <w:lvlText w:val="•"/>
      <w:lvlJc w:val="left"/>
      <w:pPr>
        <w:tabs>
          <w:tab w:val="num" w:pos="5400"/>
        </w:tabs>
        <w:ind w:left="5400" w:hanging="360"/>
      </w:pPr>
      <w:rPr>
        <w:rFonts w:ascii="Arial" w:hAnsi="Arial" w:hint="default"/>
      </w:rPr>
    </w:lvl>
    <w:lvl w:ilvl="7" w:tplc="28B4EE18" w:tentative="1">
      <w:start w:val="1"/>
      <w:numFmt w:val="bullet"/>
      <w:lvlText w:val="•"/>
      <w:lvlJc w:val="left"/>
      <w:pPr>
        <w:tabs>
          <w:tab w:val="num" w:pos="6120"/>
        </w:tabs>
        <w:ind w:left="6120" w:hanging="360"/>
      </w:pPr>
      <w:rPr>
        <w:rFonts w:ascii="Arial" w:hAnsi="Arial" w:hint="default"/>
      </w:rPr>
    </w:lvl>
    <w:lvl w:ilvl="8" w:tplc="989894FC" w:tentative="1">
      <w:start w:val="1"/>
      <w:numFmt w:val="bullet"/>
      <w:lvlText w:val="•"/>
      <w:lvlJc w:val="left"/>
      <w:pPr>
        <w:tabs>
          <w:tab w:val="num" w:pos="6840"/>
        </w:tabs>
        <w:ind w:left="6840" w:hanging="360"/>
      </w:pPr>
      <w:rPr>
        <w:rFonts w:ascii="Arial" w:hAnsi="Arial" w:hint="default"/>
      </w:rPr>
    </w:lvl>
  </w:abstractNum>
  <w:abstractNum w:abstractNumId="21">
    <w:nsid w:val="49D70BEA"/>
    <w:multiLevelType w:val="hybridMultilevel"/>
    <w:tmpl w:val="5B7CF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EE66E7"/>
    <w:multiLevelType w:val="hybridMultilevel"/>
    <w:tmpl w:val="12583AE4"/>
    <w:lvl w:ilvl="0" w:tplc="04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3">
    <w:nsid w:val="4A3D5D00"/>
    <w:multiLevelType w:val="hybridMultilevel"/>
    <w:tmpl w:val="116A6FBC"/>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nsid w:val="4AF27A04"/>
    <w:multiLevelType w:val="hybridMultilevel"/>
    <w:tmpl w:val="2D9E7424"/>
    <w:lvl w:ilvl="0" w:tplc="5E426E98">
      <w:start w:val="1"/>
      <w:numFmt w:val="decimal"/>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5">
    <w:nsid w:val="4B4D0D85"/>
    <w:multiLevelType w:val="hybridMultilevel"/>
    <w:tmpl w:val="8DC2D118"/>
    <w:lvl w:ilvl="0" w:tplc="C7A82A50">
      <w:numFmt w:val="bullet"/>
      <w:lvlText w:val="•"/>
      <w:lvlJc w:val="left"/>
      <w:pPr>
        <w:ind w:left="1080" w:hanging="72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14432C"/>
    <w:multiLevelType w:val="hybridMultilevel"/>
    <w:tmpl w:val="DCB6C606"/>
    <w:lvl w:ilvl="0" w:tplc="60089446">
      <w:start w:val="3"/>
      <w:numFmt w:val="decimal"/>
      <w:lvlText w:val="%1."/>
      <w:lvlJc w:val="left"/>
      <w:pPr>
        <w:ind w:left="2520" w:hanging="360"/>
      </w:pPr>
      <w:rPr>
        <w:rFonts w:ascii="Verdana" w:hAnsi="Verdana" w:hint="default"/>
        <w:sz w:val="18"/>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7">
    <w:nsid w:val="55E876AF"/>
    <w:multiLevelType w:val="hybridMultilevel"/>
    <w:tmpl w:val="B1C8F028"/>
    <w:lvl w:ilvl="0" w:tplc="CF9C3180">
      <w:start w:val="1"/>
      <w:numFmt w:val="bullet"/>
      <w:lvlText w:val="•"/>
      <w:lvlJc w:val="left"/>
      <w:pPr>
        <w:tabs>
          <w:tab w:val="num" w:pos="720"/>
        </w:tabs>
        <w:ind w:left="720" w:hanging="360"/>
      </w:pPr>
      <w:rPr>
        <w:rFonts w:ascii="Arial" w:hAnsi="Arial" w:hint="default"/>
      </w:rPr>
    </w:lvl>
    <w:lvl w:ilvl="1" w:tplc="5FACCF1A" w:tentative="1">
      <w:start w:val="1"/>
      <w:numFmt w:val="bullet"/>
      <w:lvlText w:val="•"/>
      <w:lvlJc w:val="left"/>
      <w:pPr>
        <w:tabs>
          <w:tab w:val="num" w:pos="1440"/>
        </w:tabs>
        <w:ind w:left="1440" w:hanging="360"/>
      </w:pPr>
      <w:rPr>
        <w:rFonts w:ascii="Arial" w:hAnsi="Arial" w:hint="default"/>
      </w:rPr>
    </w:lvl>
    <w:lvl w:ilvl="2" w:tplc="D526C7D4" w:tentative="1">
      <w:start w:val="1"/>
      <w:numFmt w:val="bullet"/>
      <w:lvlText w:val="•"/>
      <w:lvlJc w:val="left"/>
      <w:pPr>
        <w:tabs>
          <w:tab w:val="num" w:pos="2160"/>
        </w:tabs>
        <w:ind w:left="2160" w:hanging="360"/>
      </w:pPr>
      <w:rPr>
        <w:rFonts w:ascii="Arial" w:hAnsi="Arial" w:hint="default"/>
      </w:rPr>
    </w:lvl>
    <w:lvl w:ilvl="3" w:tplc="B61032B6" w:tentative="1">
      <w:start w:val="1"/>
      <w:numFmt w:val="bullet"/>
      <w:lvlText w:val="•"/>
      <w:lvlJc w:val="left"/>
      <w:pPr>
        <w:tabs>
          <w:tab w:val="num" w:pos="2880"/>
        </w:tabs>
        <w:ind w:left="2880" w:hanging="360"/>
      </w:pPr>
      <w:rPr>
        <w:rFonts w:ascii="Arial" w:hAnsi="Arial" w:hint="default"/>
      </w:rPr>
    </w:lvl>
    <w:lvl w:ilvl="4" w:tplc="DE7CF7F8" w:tentative="1">
      <w:start w:val="1"/>
      <w:numFmt w:val="bullet"/>
      <w:lvlText w:val="•"/>
      <w:lvlJc w:val="left"/>
      <w:pPr>
        <w:tabs>
          <w:tab w:val="num" w:pos="3600"/>
        </w:tabs>
        <w:ind w:left="3600" w:hanging="360"/>
      </w:pPr>
      <w:rPr>
        <w:rFonts w:ascii="Arial" w:hAnsi="Arial" w:hint="default"/>
      </w:rPr>
    </w:lvl>
    <w:lvl w:ilvl="5" w:tplc="81BCA388" w:tentative="1">
      <w:start w:val="1"/>
      <w:numFmt w:val="bullet"/>
      <w:lvlText w:val="•"/>
      <w:lvlJc w:val="left"/>
      <w:pPr>
        <w:tabs>
          <w:tab w:val="num" w:pos="4320"/>
        </w:tabs>
        <w:ind w:left="4320" w:hanging="360"/>
      </w:pPr>
      <w:rPr>
        <w:rFonts w:ascii="Arial" w:hAnsi="Arial" w:hint="default"/>
      </w:rPr>
    </w:lvl>
    <w:lvl w:ilvl="6" w:tplc="021098BC" w:tentative="1">
      <w:start w:val="1"/>
      <w:numFmt w:val="bullet"/>
      <w:lvlText w:val="•"/>
      <w:lvlJc w:val="left"/>
      <w:pPr>
        <w:tabs>
          <w:tab w:val="num" w:pos="5040"/>
        </w:tabs>
        <w:ind w:left="5040" w:hanging="360"/>
      </w:pPr>
      <w:rPr>
        <w:rFonts w:ascii="Arial" w:hAnsi="Arial" w:hint="default"/>
      </w:rPr>
    </w:lvl>
    <w:lvl w:ilvl="7" w:tplc="0528076C" w:tentative="1">
      <w:start w:val="1"/>
      <w:numFmt w:val="bullet"/>
      <w:lvlText w:val="•"/>
      <w:lvlJc w:val="left"/>
      <w:pPr>
        <w:tabs>
          <w:tab w:val="num" w:pos="5760"/>
        </w:tabs>
        <w:ind w:left="5760" w:hanging="360"/>
      </w:pPr>
      <w:rPr>
        <w:rFonts w:ascii="Arial" w:hAnsi="Arial" w:hint="default"/>
      </w:rPr>
    </w:lvl>
    <w:lvl w:ilvl="8" w:tplc="2B20E6B8" w:tentative="1">
      <w:start w:val="1"/>
      <w:numFmt w:val="bullet"/>
      <w:lvlText w:val="•"/>
      <w:lvlJc w:val="left"/>
      <w:pPr>
        <w:tabs>
          <w:tab w:val="num" w:pos="6480"/>
        </w:tabs>
        <w:ind w:left="6480" w:hanging="360"/>
      </w:pPr>
      <w:rPr>
        <w:rFonts w:ascii="Arial" w:hAnsi="Arial" w:hint="default"/>
      </w:rPr>
    </w:lvl>
  </w:abstractNum>
  <w:abstractNum w:abstractNumId="28">
    <w:nsid w:val="594A39A9"/>
    <w:multiLevelType w:val="hybridMultilevel"/>
    <w:tmpl w:val="69927A16"/>
    <w:lvl w:ilvl="0" w:tplc="04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9">
    <w:nsid w:val="5961352B"/>
    <w:multiLevelType w:val="hybridMultilevel"/>
    <w:tmpl w:val="F0603F54"/>
    <w:lvl w:ilvl="0" w:tplc="0409000F">
      <w:start w:val="1"/>
      <w:numFmt w:val="decimal"/>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0">
    <w:nsid w:val="59F85AE1"/>
    <w:multiLevelType w:val="hybridMultilevel"/>
    <w:tmpl w:val="E5AA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F843DD"/>
    <w:multiLevelType w:val="hybridMultilevel"/>
    <w:tmpl w:val="8458A57C"/>
    <w:lvl w:ilvl="0" w:tplc="1409000B">
      <w:start w:val="1"/>
      <w:numFmt w:val="bullet"/>
      <w:lvlText w:val=""/>
      <w:lvlJc w:val="left"/>
      <w:pPr>
        <w:ind w:left="1800" w:hanging="360"/>
      </w:pPr>
      <w:rPr>
        <w:rFonts w:ascii="Wingdings" w:hAnsi="Wingding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32">
    <w:nsid w:val="6A656C50"/>
    <w:multiLevelType w:val="hybridMultilevel"/>
    <w:tmpl w:val="F4E6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F63507"/>
    <w:multiLevelType w:val="hybridMultilevel"/>
    <w:tmpl w:val="17685C90"/>
    <w:lvl w:ilvl="0" w:tplc="8F5AECA0">
      <w:start w:val="1"/>
      <w:numFmt w:val="bullet"/>
      <w:lvlText w:val="•"/>
      <w:lvlJc w:val="left"/>
      <w:pPr>
        <w:tabs>
          <w:tab w:val="num" w:pos="720"/>
        </w:tabs>
        <w:ind w:left="720" w:hanging="360"/>
      </w:pPr>
      <w:rPr>
        <w:rFonts w:ascii="Arial" w:hAnsi="Arial" w:hint="default"/>
      </w:rPr>
    </w:lvl>
    <w:lvl w:ilvl="1" w:tplc="3BEC1B80" w:tentative="1">
      <w:start w:val="1"/>
      <w:numFmt w:val="bullet"/>
      <w:lvlText w:val="•"/>
      <w:lvlJc w:val="left"/>
      <w:pPr>
        <w:tabs>
          <w:tab w:val="num" w:pos="1440"/>
        </w:tabs>
        <w:ind w:left="1440" w:hanging="360"/>
      </w:pPr>
      <w:rPr>
        <w:rFonts w:ascii="Arial" w:hAnsi="Arial" w:hint="default"/>
      </w:rPr>
    </w:lvl>
    <w:lvl w:ilvl="2" w:tplc="67C6713C" w:tentative="1">
      <w:start w:val="1"/>
      <w:numFmt w:val="bullet"/>
      <w:lvlText w:val="•"/>
      <w:lvlJc w:val="left"/>
      <w:pPr>
        <w:tabs>
          <w:tab w:val="num" w:pos="2160"/>
        </w:tabs>
        <w:ind w:left="2160" w:hanging="360"/>
      </w:pPr>
      <w:rPr>
        <w:rFonts w:ascii="Arial" w:hAnsi="Arial" w:hint="default"/>
      </w:rPr>
    </w:lvl>
    <w:lvl w:ilvl="3" w:tplc="9F004490" w:tentative="1">
      <w:start w:val="1"/>
      <w:numFmt w:val="bullet"/>
      <w:lvlText w:val="•"/>
      <w:lvlJc w:val="left"/>
      <w:pPr>
        <w:tabs>
          <w:tab w:val="num" w:pos="2880"/>
        </w:tabs>
        <w:ind w:left="2880" w:hanging="360"/>
      </w:pPr>
      <w:rPr>
        <w:rFonts w:ascii="Arial" w:hAnsi="Arial" w:hint="default"/>
      </w:rPr>
    </w:lvl>
    <w:lvl w:ilvl="4" w:tplc="B252A148" w:tentative="1">
      <w:start w:val="1"/>
      <w:numFmt w:val="bullet"/>
      <w:lvlText w:val="•"/>
      <w:lvlJc w:val="left"/>
      <w:pPr>
        <w:tabs>
          <w:tab w:val="num" w:pos="3600"/>
        </w:tabs>
        <w:ind w:left="3600" w:hanging="360"/>
      </w:pPr>
      <w:rPr>
        <w:rFonts w:ascii="Arial" w:hAnsi="Arial" w:hint="default"/>
      </w:rPr>
    </w:lvl>
    <w:lvl w:ilvl="5" w:tplc="F3548A3E" w:tentative="1">
      <w:start w:val="1"/>
      <w:numFmt w:val="bullet"/>
      <w:lvlText w:val="•"/>
      <w:lvlJc w:val="left"/>
      <w:pPr>
        <w:tabs>
          <w:tab w:val="num" w:pos="4320"/>
        </w:tabs>
        <w:ind w:left="4320" w:hanging="360"/>
      </w:pPr>
      <w:rPr>
        <w:rFonts w:ascii="Arial" w:hAnsi="Arial" w:hint="default"/>
      </w:rPr>
    </w:lvl>
    <w:lvl w:ilvl="6" w:tplc="E3FCEDAE" w:tentative="1">
      <w:start w:val="1"/>
      <w:numFmt w:val="bullet"/>
      <w:lvlText w:val="•"/>
      <w:lvlJc w:val="left"/>
      <w:pPr>
        <w:tabs>
          <w:tab w:val="num" w:pos="5040"/>
        </w:tabs>
        <w:ind w:left="5040" w:hanging="360"/>
      </w:pPr>
      <w:rPr>
        <w:rFonts w:ascii="Arial" w:hAnsi="Arial" w:hint="default"/>
      </w:rPr>
    </w:lvl>
    <w:lvl w:ilvl="7" w:tplc="DED88F90" w:tentative="1">
      <w:start w:val="1"/>
      <w:numFmt w:val="bullet"/>
      <w:lvlText w:val="•"/>
      <w:lvlJc w:val="left"/>
      <w:pPr>
        <w:tabs>
          <w:tab w:val="num" w:pos="5760"/>
        </w:tabs>
        <w:ind w:left="5760" w:hanging="360"/>
      </w:pPr>
      <w:rPr>
        <w:rFonts w:ascii="Arial" w:hAnsi="Arial" w:hint="default"/>
      </w:rPr>
    </w:lvl>
    <w:lvl w:ilvl="8" w:tplc="23E44E00" w:tentative="1">
      <w:start w:val="1"/>
      <w:numFmt w:val="bullet"/>
      <w:lvlText w:val="•"/>
      <w:lvlJc w:val="left"/>
      <w:pPr>
        <w:tabs>
          <w:tab w:val="num" w:pos="6480"/>
        </w:tabs>
        <w:ind w:left="6480" w:hanging="360"/>
      </w:pPr>
      <w:rPr>
        <w:rFonts w:ascii="Arial" w:hAnsi="Arial" w:hint="default"/>
      </w:rPr>
    </w:lvl>
  </w:abstractNum>
  <w:abstractNum w:abstractNumId="34">
    <w:nsid w:val="6B5C78C5"/>
    <w:multiLevelType w:val="hybridMultilevel"/>
    <w:tmpl w:val="FD40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795710"/>
    <w:multiLevelType w:val="hybridMultilevel"/>
    <w:tmpl w:val="ABC416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6">
    <w:nsid w:val="6DD5664B"/>
    <w:multiLevelType w:val="hybridMultilevel"/>
    <w:tmpl w:val="425E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862E7D"/>
    <w:multiLevelType w:val="hybridMultilevel"/>
    <w:tmpl w:val="D024A1B4"/>
    <w:lvl w:ilvl="0" w:tplc="0409000F">
      <w:start w:val="1"/>
      <w:numFmt w:val="decimal"/>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8">
    <w:nsid w:val="6FCC4700"/>
    <w:multiLevelType w:val="hybridMultilevel"/>
    <w:tmpl w:val="AECA06D2"/>
    <w:lvl w:ilvl="0" w:tplc="87CE80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2835263"/>
    <w:multiLevelType w:val="hybridMultilevel"/>
    <w:tmpl w:val="D1BE0F70"/>
    <w:lvl w:ilvl="0" w:tplc="C316B68A">
      <w:start w:val="1"/>
      <w:numFmt w:val="bullet"/>
      <w:lvlText w:val="•"/>
      <w:lvlJc w:val="left"/>
      <w:pPr>
        <w:tabs>
          <w:tab w:val="num" w:pos="720"/>
        </w:tabs>
        <w:ind w:left="720" w:hanging="360"/>
      </w:pPr>
      <w:rPr>
        <w:rFonts w:ascii="Arial" w:hAnsi="Arial" w:hint="default"/>
      </w:rPr>
    </w:lvl>
    <w:lvl w:ilvl="1" w:tplc="530C793C" w:tentative="1">
      <w:start w:val="1"/>
      <w:numFmt w:val="bullet"/>
      <w:lvlText w:val="•"/>
      <w:lvlJc w:val="left"/>
      <w:pPr>
        <w:tabs>
          <w:tab w:val="num" w:pos="1440"/>
        </w:tabs>
        <w:ind w:left="1440" w:hanging="360"/>
      </w:pPr>
      <w:rPr>
        <w:rFonts w:ascii="Arial" w:hAnsi="Arial" w:hint="default"/>
      </w:rPr>
    </w:lvl>
    <w:lvl w:ilvl="2" w:tplc="7F069870" w:tentative="1">
      <w:start w:val="1"/>
      <w:numFmt w:val="bullet"/>
      <w:lvlText w:val="•"/>
      <w:lvlJc w:val="left"/>
      <w:pPr>
        <w:tabs>
          <w:tab w:val="num" w:pos="2160"/>
        </w:tabs>
        <w:ind w:left="2160" w:hanging="360"/>
      </w:pPr>
      <w:rPr>
        <w:rFonts w:ascii="Arial" w:hAnsi="Arial" w:hint="default"/>
      </w:rPr>
    </w:lvl>
    <w:lvl w:ilvl="3" w:tplc="8256B1AE" w:tentative="1">
      <w:start w:val="1"/>
      <w:numFmt w:val="bullet"/>
      <w:lvlText w:val="•"/>
      <w:lvlJc w:val="left"/>
      <w:pPr>
        <w:tabs>
          <w:tab w:val="num" w:pos="2880"/>
        </w:tabs>
        <w:ind w:left="2880" w:hanging="360"/>
      </w:pPr>
      <w:rPr>
        <w:rFonts w:ascii="Arial" w:hAnsi="Arial" w:hint="default"/>
      </w:rPr>
    </w:lvl>
    <w:lvl w:ilvl="4" w:tplc="1248B4E2" w:tentative="1">
      <w:start w:val="1"/>
      <w:numFmt w:val="bullet"/>
      <w:lvlText w:val="•"/>
      <w:lvlJc w:val="left"/>
      <w:pPr>
        <w:tabs>
          <w:tab w:val="num" w:pos="3600"/>
        </w:tabs>
        <w:ind w:left="3600" w:hanging="360"/>
      </w:pPr>
      <w:rPr>
        <w:rFonts w:ascii="Arial" w:hAnsi="Arial" w:hint="default"/>
      </w:rPr>
    </w:lvl>
    <w:lvl w:ilvl="5" w:tplc="B65C6EC6" w:tentative="1">
      <w:start w:val="1"/>
      <w:numFmt w:val="bullet"/>
      <w:lvlText w:val="•"/>
      <w:lvlJc w:val="left"/>
      <w:pPr>
        <w:tabs>
          <w:tab w:val="num" w:pos="4320"/>
        </w:tabs>
        <w:ind w:left="4320" w:hanging="360"/>
      </w:pPr>
      <w:rPr>
        <w:rFonts w:ascii="Arial" w:hAnsi="Arial" w:hint="default"/>
      </w:rPr>
    </w:lvl>
    <w:lvl w:ilvl="6" w:tplc="12D263A8" w:tentative="1">
      <w:start w:val="1"/>
      <w:numFmt w:val="bullet"/>
      <w:lvlText w:val="•"/>
      <w:lvlJc w:val="left"/>
      <w:pPr>
        <w:tabs>
          <w:tab w:val="num" w:pos="5040"/>
        </w:tabs>
        <w:ind w:left="5040" w:hanging="360"/>
      </w:pPr>
      <w:rPr>
        <w:rFonts w:ascii="Arial" w:hAnsi="Arial" w:hint="default"/>
      </w:rPr>
    </w:lvl>
    <w:lvl w:ilvl="7" w:tplc="BBECE0E0" w:tentative="1">
      <w:start w:val="1"/>
      <w:numFmt w:val="bullet"/>
      <w:lvlText w:val="•"/>
      <w:lvlJc w:val="left"/>
      <w:pPr>
        <w:tabs>
          <w:tab w:val="num" w:pos="5760"/>
        </w:tabs>
        <w:ind w:left="5760" w:hanging="360"/>
      </w:pPr>
      <w:rPr>
        <w:rFonts w:ascii="Arial" w:hAnsi="Arial" w:hint="default"/>
      </w:rPr>
    </w:lvl>
    <w:lvl w:ilvl="8" w:tplc="AAF62038" w:tentative="1">
      <w:start w:val="1"/>
      <w:numFmt w:val="bullet"/>
      <w:lvlText w:val="•"/>
      <w:lvlJc w:val="left"/>
      <w:pPr>
        <w:tabs>
          <w:tab w:val="num" w:pos="6480"/>
        </w:tabs>
        <w:ind w:left="6480" w:hanging="360"/>
      </w:pPr>
      <w:rPr>
        <w:rFonts w:ascii="Arial" w:hAnsi="Arial" w:hint="default"/>
      </w:rPr>
    </w:lvl>
  </w:abstractNum>
  <w:abstractNum w:abstractNumId="40">
    <w:nsid w:val="74244D5C"/>
    <w:multiLevelType w:val="hybridMultilevel"/>
    <w:tmpl w:val="F8B61800"/>
    <w:lvl w:ilvl="0" w:tplc="04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1">
    <w:nsid w:val="76F32758"/>
    <w:multiLevelType w:val="hybridMultilevel"/>
    <w:tmpl w:val="9F12E252"/>
    <w:lvl w:ilvl="0" w:tplc="A64EB0A0">
      <w:start w:val="3"/>
      <w:numFmt w:val="decimal"/>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42">
    <w:nsid w:val="7CEA66AC"/>
    <w:multiLevelType w:val="hybridMultilevel"/>
    <w:tmpl w:val="6816B1F8"/>
    <w:lvl w:ilvl="0" w:tplc="0409000F">
      <w:start w:val="1"/>
      <w:numFmt w:val="decimal"/>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nsid w:val="7D1610C0"/>
    <w:multiLevelType w:val="hybridMultilevel"/>
    <w:tmpl w:val="1C7043EE"/>
    <w:lvl w:ilvl="0" w:tplc="5C00CB8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F64041F"/>
    <w:multiLevelType w:val="hybridMultilevel"/>
    <w:tmpl w:val="6804CFF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9"/>
  </w:num>
  <w:num w:numId="2">
    <w:abstractNumId w:val="34"/>
  </w:num>
  <w:num w:numId="3">
    <w:abstractNumId w:val="35"/>
  </w:num>
  <w:num w:numId="4">
    <w:abstractNumId w:val="44"/>
  </w:num>
  <w:num w:numId="5">
    <w:abstractNumId w:val="2"/>
  </w:num>
  <w:num w:numId="6">
    <w:abstractNumId w:val="10"/>
  </w:num>
  <w:num w:numId="7">
    <w:abstractNumId w:val="30"/>
  </w:num>
  <w:num w:numId="8">
    <w:abstractNumId w:val="36"/>
  </w:num>
  <w:num w:numId="9">
    <w:abstractNumId w:val="16"/>
  </w:num>
  <w:num w:numId="10">
    <w:abstractNumId w:val="5"/>
  </w:num>
  <w:num w:numId="11">
    <w:abstractNumId w:val="32"/>
  </w:num>
  <w:num w:numId="12">
    <w:abstractNumId w:val="6"/>
  </w:num>
  <w:num w:numId="13">
    <w:abstractNumId w:val="25"/>
  </w:num>
  <w:num w:numId="14">
    <w:abstractNumId w:val="12"/>
  </w:num>
  <w:num w:numId="15">
    <w:abstractNumId w:val="18"/>
  </w:num>
  <w:num w:numId="16">
    <w:abstractNumId w:val="21"/>
  </w:num>
  <w:num w:numId="17">
    <w:abstractNumId w:val="8"/>
  </w:num>
  <w:num w:numId="18">
    <w:abstractNumId w:val="20"/>
  </w:num>
  <w:num w:numId="19">
    <w:abstractNumId w:val="1"/>
  </w:num>
  <w:num w:numId="20">
    <w:abstractNumId w:val="39"/>
  </w:num>
  <w:num w:numId="21">
    <w:abstractNumId w:val="27"/>
  </w:num>
  <w:num w:numId="22">
    <w:abstractNumId w:val="0"/>
  </w:num>
  <w:num w:numId="23">
    <w:abstractNumId w:val="33"/>
  </w:num>
  <w:num w:numId="24">
    <w:abstractNumId w:val="11"/>
  </w:num>
  <w:num w:numId="25">
    <w:abstractNumId w:val="3"/>
  </w:num>
  <w:num w:numId="26">
    <w:abstractNumId w:val="31"/>
  </w:num>
  <w:num w:numId="27">
    <w:abstractNumId w:val="4"/>
  </w:num>
  <w:num w:numId="28">
    <w:abstractNumId w:val="13"/>
  </w:num>
  <w:num w:numId="29">
    <w:abstractNumId w:val="17"/>
  </w:num>
  <w:num w:numId="30">
    <w:abstractNumId w:val="22"/>
  </w:num>
  <w:num w:numId="31">
    <w:abstractNumId w:val="19"/>
  </w:num>
  <w:num w:numId="32">
    <w:abstractNumId w:val="29"/>
  </w:num>
  <w:num w:numId="33">
    <w:abstractNumId w:val="42"/>
  </w:num>
  <w:num w:numId="34">
    <w:abstractNumId w:val="40"/>
  </w:num>
  <w:num w:numId="35">
    <w:abstractNumId w:val="28"/>
  </w:num>
  <w:num w:numId="36">
    <w:abstractNumId w:val="23"/>
  </w:num>
  <w:num w:numId="37">
    <w:abstractNumId w:val="38"/>
  </w:num>
  <w:num w:numId="38">
    <w:abstractNumId w:val="7"/>
  </w:num>
  <w:num w:numId="39">
    <w:abstractNumId w:val="37"/>
  </w:num>
  <w:num w:numId="40">
    <w:abstractNumId w:val="26"/>
  </w:num>
  <w:num w:numId="41">
    <w:abstractNumId w:val="15"/>
  </w:num>
  <w:num w:numId="42">
    <w:abstractNumId w:val="24"/>
  </w:num>
  <w:num w:numId="43">
    <w:abstractNumId w:val="41"/>
  </w:num>
  <w:num w:numId="44">
    <w:abstractNumId w:val="1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560"/>
    <w:rsid w:val="00000DA1"/>
    <w:rsid w:val="000049AA"/>
    <w:rsid w:val="00004B34"/>
    <w:rsid w:val="00011763"/>
    <w:rsid w:val="0002162C"/>
    <w:rsid w:val="00021F53"/>
    <w:rsid w:val="00025208"/>
    <w:rsid w:val="000323A1"/>
    <w:rsid w:val="000408F9"/>
    <w:rsid w:val="00043453"/>
    <w:rsid w:val="00050C05"/>
    <w:rsid w:val="00073860"/>
    <w:rsid w:val="00074D27"/>
    <w:rsid w:val="00082928"/>
    <w:rsid w:val="00091082"/>
    <w:rsid w:val="0009150D"/>
    <w:rsid w:val="000A05EA"/>
    <w:rsid w:val="000A6AB3"/>
    <w:rsid w:val="000B2C80"/>
    <w:rsid w:val="000B7298"/>
    <w:rsid w:val="000C2AA8"/>
    <w:rsid w:val="000C2EA2"/>
    <w:rsid w:val="000D3FB6"/>
    <w:rsid w:val="000E2D3F"/>
    <w:rsid w:val="000E4AD4"/>
    <w:rsid w:val="0010371B"/>
    <w:rsid w:val="001101DF"/>
    <w:rsid w:val="00113796"/>
    <w:rsid w:val="00126FA9"/>
    <w:rsid w:val="001552A3"/>
    <w:rsid w:val="00162C4F"/>
    <w:rsid w:val="00174415"/>
    <w:rsid w:val="001752A2"/>
    <w:rsid w:val="00181613"/>
    <w:rsid w:val="00190237"/>
    <w:rsid w:val="00195B29"/>
    <w:rsid w:val="0019673B"/>
    <w:rsid w:val="001A287B"/>
    <w:rsid w:val="001B1AB4"/>
    <w:rsid w:val="001B2B53"/>
    <w:rsid w:val="001B405C"/>
    <w:rsid w:val="001B4C6B"/>
    <w:rsid w:val="001B538D"/>
    <w:rsid w:val="001F3487"/>
    <w:rsid w:val="00204976"/>
    <w:rsid w:val="00223553"/>
    <w:rsid w:val="00232F13"/>
    <w:rsid w:val="00234A4D"/>
    <w:rsid w:val="002551E0"/>
    <w:rsid w:val="00271879"/>
    <w:rsid w:val="00273D06"/>
    <w:rsid w:val="002748B9"/>
    <w:rsid w:val="00275653"/>
    <w:rsid w:val="00277B7D"/>
    <w:rsid w:val="00282A4E"/>
    <w:rsid w:val="00292804"/>
    <w:rsid w:val="002A00EC"/>
    <w:rsid w:val="002A0BE2"/>
    <w:rsid w:val="002B61E4"/>
    <w:rsid w:val="002C5104"/>
    <w:rsid w:val="002E18CC"/>
    <w:rsid w:val="002E744C"/>
    <w:rsid w:val="002F0F0A"/>
    <w:rsid w:val="00354FAE"/>
    <w:rsid w:val="00365616"/>
    <w:rsid w:val="00373917"/>
    <w:rsid w:val="0037544C"/>
    <w:rsid w:val="00380444"/>
    <w:rsid w:val="00386AC6"/>
    <w:rsid w:val="003A7037"/>
    <w:rsid w:val="003C37C2"/>
    <w:rsid w:val="003D0671"/>
    <w:rsid w:val="003D793F"/>
    <w:rsid w:val="003E1373"/>
    <w:rsid w:val="003E39DA"/>
    <w:rsid w:val="003E55E0"/>
    <w:rsid w:val="003F25EB"/>
    <w:rsid w:val="003F4A57"/>
    <w:rsid w:val="00405D79"/>
    <w:rsid w:val="0041287F"/>
    <w:rsid w:val="00412CC8"/>
    <w:rsid w:val="00431182"/>
    <w:rsid w:val="00432323"/>
    <w:rsid w:val="0043611C"/>
    <w:rsid w:val="004413E1"/>
    <w:rsid w:val="00474F7E"/>
    <w:rsid w:val="0047763B"/>
    <w:rsid w:val="00484CD5"/>
    <w:rsid w:val="004936E4"/>
    <w:rsid w:val="004A0A3D"/>
    <w:rsid w:val="004C418B"/>
    <w:rsid w:val="004E22BF"/>
    <w:rsid w:val="004E6DA4"/>
    <w:rsid w:val="00504B95"/>
    <w:rsid w:val="005055B9"/>
    <w:rsid w:val="005079CA"/>
    <w:rsid w:val="0052312B"/>
    <w:rsid w:val="005348CA"/>
    <w:rsid w:val="00535366"/>
    <w:rsid w:val="00556BE9"/>
    <w:rsid w:val="00573D30"/>
    <w:rsid w:val="00577E33"/>
    <w:rsid w:val="005962D9"/>
    <w:rsid w:val="00596C70"/>
    <w:rsid w:val="005B4B9B"/>
    <w:rsid w:val="005C7686"/>
    <w:rsid w:val="005D0CEA"/>
    <w:rsid w:val="005D1FB3"/>
    <w:rsid w:val="005D587A"/>
    <w:rsid w:val="005E1BB0"/>
    <w:rsid w:val="005E3507"/>
    <w:rsid w:val="005F2560"/>
    <w:rsid w:val="005F59CE"/>
    <w:rsid w:val="005F5C94"/>
    <w:rsid w:val="005F6520"/>
    <w:rsid w:val="00603016"/>
    <w:rsid w:val="00605D00"/>
    <w:rsid w:val="00615D3A"/>
    <w:rsid w:val="00617961"/>
    <w:rsid w:val="0064057E"/>
    <w:rsid w:val="006529F8"/>
    <w:rsid w:val="0066287B"/>
    <w:rsid w:val="006718F9"/>
    <w:rsid w:val="00676338"/>
    <w:rsid w:val="006778A6"/>
    <w:rsid w:val="00696575"/>
    <w:rsid w:val="006A03F2"/>
    <w:rsid w:val="006A2725"/>
    <w:rsid w:val="006A2D39"/>
    <w:rsid w:val="006E2572"/>
    <w:rsid w:val="006E35EB"/>
    <w:rsid w:val="006F5248"/>
    <w:rsid w:val="006F7BF2"/>
    <w:rsid w:val="00714A7E"/>
    <w:rsid w:val="00732B70"/>
    <w:rsid w:val="00751354"/>
    <w:rsid w:val="00761BA9"/>
    <w:rsid w:val="00763370"/>
    <w:rsid w:val="00795594"/>
    <w:rsid w:val="007B5494"/>
    <w:rsid w:val="007C7F4E"/>
    <w:rsid w:val="007D23BA"/>
    <w:rsid w:val="007D34ED"/>
    <w:rsid w:val="008239E8"/>
    <w:rsid w:val="008246AF"/>
    <w:rsid w:val="00824B50"/>
    <w:rsid w:val="00833250"/>
    <w:rsid w:val="00842D75"/>
    <w:rsid w:val="00842F63"/>
    <w:rsid w:val="008661AC"/>
    <w:rsid w:val="008741F7"/>
    <w:rsid w:val="00874549"/>
    <w:rsid w:val="0088501E"/>
    <w:rsid w:val="008A017C"/>
    <w:rsid w:val="008A3D2C"/>
    <w:rsid w:val="008A4EFA"/>
    <w:rsid w:val="008B70AE"/>
    <w:rsid w:val="008C1B7E"/>
    <w:rsid w:val="008C207D"/>
    <w:rsid w:val="008D0454"/>
    <w:rsid w:val="008D1302"/>
    <w:rsid w:val="008D5D4B"/>
    <w:rsid w:val="008E234A"/>
    <w:rsid w:val="008E5F57"/>
    <w:rsid w:val="008F0B3D"/>
    <w:rsid w:val="00900228"/>
    <w:rsid w:val="00904EDD"/>
    <w:rsid w:val="00910C3F"/>
    <w:rsid w:val="0092368A"/>
    <w:rsid w:val="009323BA"/>
    <w:rsid w:val="00942AED"/>
    <w:rsid w:val="00943576"/>
    <w:rsid w:val="009639CA"/>
    <w:rsid w:val="00965195"/>
    <w:rsid w:val="0098507F"/>
    <w:rsid w:val="00987E67"/>
    <w:rsid w:val="009975D9"/>
    <w:rsid w:val="009A6C93"/>
    <w:rsid w:val="009B7D30"/>
    <w:rsid w:val="009D4D76"/>
    <w:rsid w:val="009E2A58"/>
    <w:rsid w:val="00A15F85"/>
    <w:rsid w:val="00A248C6"/>
    <w:rsid w:val="00A378D9"/>
    <w:rsid w:val="00A61FC3"/>
    <w:rsid w:val="00A63367"/>
    <w:rsid w:val="00A74E0C"/>
    <w:rsid w:val="00A77003"/>
    <w:rsid w:val="00A802B8"/>
    <w:rsid w:val="00AA1572"/>
    <w:rsid w:val="00AB1BE8"/>
    <w:rsid w:val="00AB409F"/>
    <w:rsid w:val="00AB61C8"/>
    <w:rsid w:val="00AC4A91"/>
    <w:rsid w:val="00AE743D"/>
    <w:rsid w:val="00B056CE"/>
    <w:rsid w:val="00B247AA"/>
    <w:rsid w:val="00B34D17"/>
    <w:rsid w:val="00B406A9"/>
    <w:rsid w:val="00B86E09"/>
    <w:rsid w:val="00BA2710"/>
    <w:rsid w:val="00BC0234"/>
    <w:rsid w:val="00BC431F"/>
    <w:rsid w:val="00BC64C7"/>
    <w:rsid w:val="00BD20CE"/>
    <w:rsid w:val="00BD3B75"/>
    <w:rsid w:val="00C249E4"/>
    <w:rsid w:val="00C24BF0"/>
    <w:rsid w:val="00C30460"/>
    <w:rsid w:val="00C435CF"/>
    <w:rsid w:val="00C46CCD"/>
    <w:rsid w:val="00C52383"/>
    <w:rsid w:val="00C538C0"/>
    <w:rsid w:val="00C5743A"/>
    <w:rsid w:val="00C61D2F"/>
    <w:rsid w:val="00C63B7F"/>
    <w:rsid w:val="00C66FBC"/>
    <w:rsid w:val="00C70C05"/>
    <w:rsid w:val="00C73BF7"/>
    <w:rsid w:val="00C7477A"/>
    <w:rsid w:val="00C8046A"/>
    <w:rsid w:val="00C8479A"/>
    <w:rsid w:val="00C85A2A"/>
    <w:rsid w:val="00C87B17"/>
    <w:rsid w:val="00CB18C8"/>
    <w:rsid w:val="00CB321C"/>
    <w:rsid w:val="00CC05D7"/>
    <w:rsid w:val="00CD2E1C"/>
    <w:rsid w:val="00CD4C6F"/>
    <w:rsid w:val="00CF4F83"/>
    <w:rsid w:val="00D04C16"/>
    <w:rsid w:val="00D07474"/>
    <w:rsid w:val="00D1080B"/>
    <w:rsid w:val="00D10C39"/>
    <w:rsid w:val="00D1392B"/>
    <w:rsid w:val="00D378E2"/>
    <w:rsid w:val="00D45C2C"/>
    <w:rsid w:val="00D47402"/>
    <w:rsid w:val="00D50672"/>
    <w:rsid w:val="00D571DF"/>
    <w:rsid w:val="00D646FD"/>
    <w:rsid w:val="00D66B9D"/>
    <w:rsid w:val="00D773D3"/>
    <w:rsid w:val="00DC2F17"/>
    <w:rsid w:val="00DD70D1"/>
    <w:rsid w:val="00DD7692"/>
    <w:rsid w:val="00DE104F"/>
    <w:rsid w:val="00DE3600"/>
    <w:rsid w:val="00DF1D56"/>
    <w:rsid w:val="00DF59F2"/>
    <w:rsid w:val="00E10E6F"/>
    <w:rsid w:val="00E15145"/>
    <w:rsid w:val="00E17379"/>
    <w:rsid w:val="00E202F9"/>
    <w:rsid w:val="00E25CCC"/>
    <w:rsid w:val="00E4408E"/>
    <w:rsid w:val="00E4680C"/>
    <w:rsid w:val="00E57FF8"/>
    <w:rsid w:val="00E830F3"/>
    <w:rsid w:val="00E93262"/>
    <w:rsid w:val="00EA2D39"/>
    <w:rsid w:val="00EA4894"/>
    <w:rsid w:val="00EA7092"/>
    <w:rsid w:val="00EB3236"/>
    <w:rsid w:val="00EC4F8E"/>
    <w:rsid w:val="00EC77ED"/>
    <w:rsid w:val="00ED4B66"/>
    <w:rsid w:val="00ED754D"/>
    <w:rsid w:val="00EE3F57"/>
    <w:rsid w:val="00EF1E98"/>
    <w:rsid w:val="00F055B9"/>
    <w:rsid w:val="00F3094A"/>
    <w:rsid w:val="00F44FE4"/>
    <w:rsid w:val="00F642A3"/>
    <w:rsid w:val="00F834DF"/>
    <w:rsid w:val="00F95024"/>
    <w:rsid w:val="00F95595"/>
    <w:rsid w:val="00FA5281"/>
    <w:rsid w:val="00FB13B1"/>
    <w:rsid w:val="00FC6549"/>
    <w:rsid w:val="00FE01B7"/>
    <w:rsid w:val="00FE16A9"/>
    <w:rsid w:val="00FE4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B0CB16-5BF5-724F-BA07-A2ACC8EC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E743D"/>
    <w:pPr>
      <w:spacing w:before="100" w:beforeAutospacing="1" w:after="100" w:afterAutospacing="1"/>
      <w:jc w:val="left"/>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1763"/>
    <w:pPr>
      <w:autoSpaceDE w:val="0"/>
      <w:autoSpaceDN w:val="0"/>
      <w:adjustRightInd w:val="0"/>
      <w:jc w:val="left"/>
    </w:pPr>
    <w:rPr>
      <w:rFonts w:ascii="Times New Roman" w:hAnsi="Times New Roman" w:cs="Times New Roman"/>
      <w:color w:val="000000"/>
      <w:sz w:val="24"/>
      <w:szCs w:val="24"/>
    </w:rPr>
  </w:style>
  <w:style w:type="paragraph" w:styleId="ListParagraph">
    <w:name w:val="List Paragraph"/>
    <w:basedOn w:val="Normal"/>
    <w:uiPriority w:val="34"/>
    <w:qFormat/>
    <w:rsid w:val="00763370"/>
    <w:pPr>
      <w:ind w:left="720"/>
      <w:contextualSpacing/>
    </w:pPr>
  </w:style>
  <w:style w:type="table" w:styleId="TableGrid">
    <w:name w:val="Table Grid"/>
    <w:basedOn w:val="TableNormal"/>
    <w:uiPriority w:val="39"/>
    <w:rsid w:val="00EF1E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AE743D"/>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904EDD"/>
    <w:pPr>
      <w:tabs>
        <w:tab w:val="center" w:pos="4680"/>
        <w:tab w:val="right" w:pos="9360"/>
      </w:tabs>
    </w:pPr>
  </w:style>
  <w:style w:type="character" w:customStyle="1" w:styleId="HeaderChar">
    <w:name w:val="Header Char"/>
    <w:basedOn w:val="DefaultParagraphFont"/>
    <w:link w:val="Header"/>
    <w:uiPriority w:val="99"/>
    <w:rsid w:val="00904EDD"/>
  </w:style>
  <w:style w:type="paragraph" w:styleId="Footer">
    <w:name w:val="footer"/>
    <w:basedOn w:val="Normal"/>
    <w:link w:val="FooterChar"/>
    <w:uiPriority w:val="99"/>
    <w:unhideWhenUsed/>
    <w:rsid w:val="00904EDD"/>
    <w:pPr>
      <w:tabs>
        <w:tab w:val="center" w:pos="4680"/>
        <w:tab w:val="right" w:pos="9360"/>
      </w:tabs>
    </w:pPr>
  </w:style>
  <w:style w:type="character" w:customStyle="1" w:styleId="FooterChar">
    <w:name w:val="Footer Char"/>
    <w:basedOn w:val="DefaultParagraphFont"/>
    <w:link w:val="Footer"/>
    <w:uiPriority w:val="99"/>
    <w:rsid w:val="00904EDD"/>
  </w:style>
  <w:style w:type="paragraph" w:styleId="BalloonText">
    <w:name w:val="Balloon Text"/>
    <w:basedOn w:val="Normal"/>
    <w:link w:val="BalloonTextChar"/>
    <w:uiPriority w:val="99"/>
    <w:semiHidden/>
    <w:unhideWhenUsed/>
    <w:rsid w:val="00BC6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4C7"/>
    <w:rPr>
      <w:rFonts w:ascii="Segoe UI" w:hAnsi="Segoe UI" w:cs="Segoe UI"/>
      <w:sz w:val="18"/>
      <w:szCs w:val="18"/>
    </w:rPr>
  </w:style>
  <w:style w:type="paragraph" w:customStyle="1" w:styleId="Pa7">
    <w:name w:val="Pa7"/>
    <w:basedOn w:val="Default"/>
    <w:next w:val="Default"/>
    <w:uiPriority w:val="99"/>
    <w:rsid w:val="00B34D17"/>
    <w:pPr>
      <w:spacing w:line="161" w:lineRule="atLeast"/>
    </w:pPr>
    <w:rPr>
      <w:rFonts w:ascii="Futura Std Book" w:hAnsi="Futura Std Book" w:cstheme="minorBidi"/>
      <w:color w:val="auto"/>
    </w:rPr>
  </w:style>
  <w:style w:type="paragraph" w:customStyle="1" w:styleId="Pa9">
    <w:name w:val="Pa9"/>
    <w:basedOn w:val="Default"/>
    <w:next w:val="Default"/>
    <w:uiPriority w:val="99"/>
    <w:rsid w:val="00B34D17"/>
    <w:pPr>
      <w:spacing w:line="161" w:lineRule="atLeast"/>
    </w:pPr>
    <w:rPr>
      <w:rFonts w:ascii="Futura Std Book" w:hAnsi="Futura Std Book" w:cstheme="minorBidi"/>
      <w:color w:val="auto"/>
    </w:rPr>
  </w:style>
  <w:style w:type="paragraph" w:styleId="NormalWeb">
    <w:name w:val="Normal (Web)"/>
    <w:basedOn w:val="Normal"/>
    <w:uiPriority w:val="99"/>
    <w:unhideWhenUsed/>
    <w:rsid w:val="00615D3A"/>
    <w:pPr>
      <w:spacing w:before="100" w:beforeAutospacing="1" w:after="100" w:afterAutospacing="1"/>
      <w:jc w:val="left"/>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933651">
      <w:bodyDiv w:val="1"/>
      <w:marLeft w:val="0"/>
      <w:marRight w:val="0"/>
      <w:marTop w:val="0"/>
      <w:marBottom w:val="0"/>
      <w:divBdr>
        <w:top w:val="none" w:sz="0" w:space="0" w:color="auto"/>
        <w:left w:val="none" w:sz="0" w:space="0" w:color="auto"/>
        <w:bottom w:val="none" w:sz="0" w:space="0" w:color="auto"/>
        <w:right w:val="none" w:sz="0" w:space="0" w:color="auto"/>
      </w:divBdr>
      <w:divsChild>
        <w:div w:id="1666855468">
          <w:marLeft w:val="0"/>
          <w:marRight w:val="0"/>
          <w:marTop w:val="0"/>
          <w:marBottom w:val="0"/>
          <w:divBdr>
            <w:top w:val="none" w:sz="0" w:space="0" w:color="auto"/>
            <w:left w:val="none" w:sz="0" w:space="0" w:color="auto"/>
            <w:bottom w:val="none" w:sz="0" w:space="0" w:color="auto"/>
            <w:right w:val="none" w:sz="0" w:space="0" w:color="auto"/>
          </w:divBdr>
          <w:divsChild>
            <w:div w:id="1262879597">
              <w:marLeft w:val="0"/>
              <w:marRight w:val="0"/>
              <w:marTop w:val="0"/>
              <w:marBottom w:val="0"/>
              <w:divBdr>
                <w:top w:val="none" w:sz="0" w:space="0" w:color="auto"/>
                <w:left w:val="none" w:sz="0" w:space="0" w:color="auto"/>
                <w:bottom w:val="none" w:sz="0" w:space="0" w:color="auto"/>
                <w:right w:val="none" w:sz="0" w:space="0" w:color="auto"/>
              </w:divBdr>
              <w:divsChild>
                <w:div w:id="209381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01916">
          <w:marLeft w:val="0"/>
          <w:marRight w:val="0"/>
          <w:marTop w:val="0"/>
          <w:marBottom w:val="0"/>
          <w:divBdr>
            <w:top w:val="none" w:sz="0" w:space="0" w:color="auto"/>
            <w:left w:val="none" w:sz="0" w:space="0" w:color="auto"/>
            <w:bottom w:val="none" w:sz="0" w:space="0" w:color="auto"/>
            <w:right w:val="none" w:sz="0" w:space="0" w:color="auto"/>
          </w:divBdr>
          <w:divsChild>
            <w:div w:id="1311322744">
              <w:marLeft w:val="0"/>
              <w:marRight w:val="0"/>
              <w:marTop w:val="0"/>
              <w:marBottom w:val="0"/>
              <w:divBdr>
                <w:top w:val="none" w:sz="0" w:space="0" w:color="auto"/>
                <w:left w:val="none" w:sz="0" w:space="0" w:color="auto"/>
                <w:bottom w:val="none" w:sz="0" w:space="0" w:color="auto"/>
                <w:right w:val="none" w:sz="0" w:space="0" w:color="auto"/>
              </w:divBdr>
              <w:divsChild>
                <w:div w:id="17008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73184">
      <w:bodyDiv w:val="1"/>
      <w:marLeft w:val="0"/>
      <w:marRight w:val="0"/>
      <w:marTop w:val="0"/>
      <w:marBottom w:val="0"/>
      <w:divBdr>
        <w:top w:val="none" w:sz="0" w:space="0" w:color="auto"/>
        <w:left w:val="none" w:sz="0" w:space="0" w:color="auto"/>
        <w:bottom w:val="none" w:sz="0" w:space="0" w:color="auto"/>
        <w:right w:val="none" w:sz="0" w:space="0" w:color="auto"/>
      </w:divBdr>
      <w:divsChild>
        <w:div w:id="623003617">
          <w:marLeft w:val="0"/>
          <w:marRight w:val="0"/>
          <w:marTop w:val="0"/>
          <w:marBottom w:val="0"/>
          <w:divBdr>
            <w:top w:val="none" w:sz="0" w:space="0" w:color="auto"/>
            <w:left w:val="none" w:sz="0" w:space="0" w:color="auto"/>
            <w:bottom w:val="none" w:sz="0" w:space="0" w:color="auto"/>
            <w:right w:val="none" w:sz="0" w:space="0" w:color="auto"/>
          </w:divBdr>
          <w:divsChild>
            <w:div w:id="513887345">
              <w:marLeft w:val="0"/>
              <w:marRight w:val="0"/>
              <w:marTop w:val="0"/>
              <w:marBottom w:val="0"/>
              <w:divBdr>
                <w:top w:val="none" w:sz="0" w:space="0" w:color="auto"/>
                <w:left w:val="none" w:sz="0" w:space="0" w:color="auto"/>
                <w:bottom w:val="none" w:sz="0" w:space="0" w:color="auto"/>
                <w:right w:val="none" w:sz="0" w:space="0" w:color="auto"/>
              </w:divBdr>
              <w:divsChild>
                <w:div w:id="65569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286244">
      <w:bodyDiv w:val="1"/>
      <w:marLeft w:val="0"/>
      <w:marRight w:val="0"/>
      <w:marTop w:val="0"/>
      <w:marBottom w:val="0"/>
      <w:divBdr>
        <w:top w:val="none" w:sz="0" w:space="0" w:color="auto"/>
        <w:left w:val="none" w:sz="0" w:space="0" w:color="auto"/>
        <w:bottom w:val="none" w:sz="0" w:space="0" w:color="auto"/>
        <w:right w:val="none" w:sz="0" w:space="0" w:color="auto"/>
      </w:divBdr>
      <w:divsChild>
        <w:div w:id="345984204">
          <w:marLeft w:val="0"/>
          <w:marRight w:val="0"/>
          <w:marTop w:val="0"/>
          <w:marBottom w:val="0"/>
          <w:divBdr>
            <w:top w:val="none" w:sz="0" w:space="0" w:color="auto"/>
            <w:left w:val="none" w:sz="0" w:space="0" w:color="auto"/>
            <w:bottom w:val="none" w:sz="0" w:space="0" w:color="auto"/>
            <w:right w:val="none" w:sz="0" w:space="0" w:color="auto"/>
          </w:divBdr>
          <w:divsChild>
            <w:div w:id="1924483818">
              <w:marLeft w:val="0"/>
              <w:marRight w:val="0"/>
              <w:marTop w:val="0"/>
              <w:marBottom w:val="0"/>
              <w:divBdr>
                <w:top w:val="none" w:sz="0" w:space="0" w:color="auto"/>
                <w:left w:val="none" w:sz="0" w:space="0" w:color="auto"/>
                <w:bottom w:val="none" w:sz="0" w:space="0" w:color="auto"/>
                <w:right w:val="none" w:sz="0" w:space="0" w:color="auto"/>
              </w:divBdr>
              <w:divsChild>
                <w:div w:id="214361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57854">
          <w:marLeft w:val="0"/>
          <w:marRight w:val="0"/>
          <w:marTop w:val="0"/>
          <w:marBottom w:val="0"/>
          <w:divBdr>
            <w:top w:val="none" w:sz="0" w:space="0" w:color="auto"/>
            <w:left w:val="none" w:sz="0" w:space="0" w:color="auto"/>
            <w:bottom w:val="none" w:sz="0" w:space="0" w:color="auto"/>
            <w:right w:val="none" w:sz="0" w:space="0" w:color="auto"/>
          </w:divBdr>
          <w:divsChild>
            <w:div w:id="898827989">
              <w:marLeft w:val="0"/>
              <w:marRight w:val="0"/>
              <w:marTop w:val="0"/>
              <w:marBottom w:val="0"/>
              <w:divBdr>
                <w:top w:val="none" w:sz="0" w:space="0" w:color="auto"/>
                <w:left w:val="none" w:sz="0" w:space="0" w:color="auto"/>
                <w:bottom w:val="none" w:sz="0" w:space="0" w:color="auto"/>
                <w:right w:val="none" w:sz="0" w:space="0" w:color="auto"/>
              </w:divBdr>
              <w:divsChild>
                <w:div w:id="108044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12336">
      <w:bodyDiv w:val="1"/>
      <w:marLeft w:val="0"/>
      <w:marRight w:val="0"/>
      <w:marTop w:val="0"/>
      <w:marBottom w:val="0"/>
      <w:divBdr>
        <w:top w:val="none" w:sz="0" w:space="0" w:color="auto"/>
        <w:left w:val="none" w:sz="0" w:space="0" w:color="auto"/>
        <w:bottom w:val="none" w:sz="0" w:space="0" w:color="auto"/>
        <w:right w:val="none" w:sz="0" w:space="0" w:color="auto"/>
      </w:divBdr>
    </w:div>
    <w:div w:id="810177448">
      <w:bodyDiv w:val="1"/>
      <w:marLeft w:val="0"/>
      <w:marRight w:val="0"/>
      <w:marTop w:val="0"/>
      <w:marBottom w:val="0"/>
      <w:divBdr>
        <w:top w:val="none" w:sz="0" w:space="0" w:color="auto"/>
        <w:left w:val="none" w:sz="0" w:space="0" w:color="auto"/>
        <w:bottom w:val="none" w:sz="0" w:space="0" w:color="auto"/>
        <w:right w:val="none" w:sz="0" w:space="0" w:color="auto"/>
      </w:divBdr>
    </w:div>
    <w:div w:id="1440567998">
      <w:bodyDiv w:val="1"/>
      <w:marLeft w:val="0"/>
      <w:marRight w:val="0"/>
      <w:marTop w:val="0"/>
      <w:marBottom w:val="0"/>
      <w:divBdr>
        <w:top w:val="none" w:sz="0" w:space="0" w:color="auto"/>
        <w:left w:val="none" w:sz="0" w:space="0" w:color="auto"/>
        <w:bottom w:val="none" w:sz="0" w:space="0" w:color="auto"/>
        <w:right w:val="none" w:sz="0" w:space="0" w:color="auto"/>
      </w:divBdr>
    </w:div>
    <w:div w:id="1510869131">
      <w:bodyDiv w:val="1"/>
      <w:marLeft w:val="0"/>
      <w:marRight w:val="0"/>
      <w:marTop w:val="0"/>
      <w:marBottom w:val="0"/>
      <w:divBdr>
        <w:top w:val="none" w:sz="0" w:space="0" w:color="auto"/>
        <w:left w:val="none" w:sz="0" w:space="0" w:color="auto"/>
        <w:bottom w:val="none" w:sz="0" w:space="0" w:color="auto"/>
        <w:right w:val="none" w:sz="0" w:space="0" w:color="auto"/>
      </w:divBdr>
    </w:div>
    <w:div w:id="1669013262">
      <w:bodyDiv w:val="1"/>
      <w:marLeft w:val="0"/>
      <w:marRight w:val="0"/>
      <w:marTop w:val="0"/>
      <w:marBottom w:val="0"/>
      <w:divBdr>
        <w:top w:val="none" w:sz="0" w:space="0" w:color="auto"/>
        <w:left w:val="none" w:sz="0" w:space="0" w:color="auto"/>
        <w:bottom w:val="none" w:sz="0" w:space="0" w:color="auto"/>
        <w:right w:val="none" w:sz="0" w:space="0" w:color="auto"/>
      </w:divBdr>
      <w:divsChild>
        <w:div w:id="1282151254">
          <w:marLeft w:val="0"/>
          <w:marRight w:val="0"/>
          <w:marTop w:val="0"/>
          <w:marBottom w:val="0"/>
          <w:divBdr>
            <w:top w:val="none" w:sz="0" w:space="0" w:color="auto"/>
            <w:left w:val="none" w:sz="0" w:space="0" w:color="auto"/>
            <w:bottom w:val="none" w:sz="0" w:space="0" w:color="auto"/>
            <w:right w:val="none" w:sz="0" w:space="0" w:color="auto"/>
          </w:divBdr>
          <w:divsChild>
            <w:div w:id="970407375">
              <w:marLeft w:val="0"/>
              <w:marRight w:val="0"/>
              <w:marTop w:val="0"/>
              <w:marBottom w:val="0"/>
              <w:divBdr>
                <w:top w:val="none" w:sz="0" w:space="0" w:color="auto"/>
                <w:left w:val="none" w:sz="0" w:space="0" w:color="auto"/>
                <w:bottom w:val="none" w:sz="0" w:space="0" w:color="auto"/>
                <w:right w:val="none" w:sz="0" w:space="0" w:color="auto"/>
              </w:divBdr>
              <w:divsChild>
                <w:div w:id="3889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24598">
      <w:bodyDiv w:val="1"/>
      <w:marLeft w:val="0"/>
      <w:marRight w:val="0"/>
      <w:marTop w:val="0"/>
      <w:marBottom w:val="0"/>
      <w:divBdr>
        <w:top w:val="none" w:sz="0" w:space="0" w:color="auto"/>
        <w:left w:val="none" w:sz="0" w:space="0" w:color="auto"/>
        <w:bottom w:val="none" w:sz="0" w:space="0" w:color="auto"/>
        <w:right w:val="none" w:sz="0" w:space="0" w:color="auto"/>
      </w:divBdr>
      <w:divsChild>
        <w:div w:id="1000735614">
          <w:marLeft w:val="0"/>
          <w:marRight w:val="0"/>
          <w:marTop w:val="0"/>
          <w:marBottom w:val="0"/>
          <w:divBdr>
            <w:top w:val="none" w:sz="0" w:space="0" w:color="auto"/>
            <w:left w:val="none" w:sz="0" w:space="0" w:color="auto"/>
            <w:bottom w:val="none" w:sz="0" w:space="0" w:color="auto"/>
            <w:right w:val="none" w:sz="0" w:space="0" w:color="auto"/>
          </w:divBdr>
          <w:divsChild>
            <w:div w:id="1222058728">
              <w:marLeft w:val="0"/>
              <w:marRight w:val="0"/>
              <w:marTop w:val="0"/>
              <w:marBottom w:val="0"/>
              <w:divBdr>
                <w:top w:val="none" w:sz="0" w:space="0" w:color="auto"/>
                <w:left w:val="none" w:sz="0" w:space="0" w:color="auto"/>
                <w:bottom w:val="none" w:sz="0" w:space="0" w:color="auto"/>
                <w:right w:val="none" w:sz="0" w:space="0" w:color="auto"/>
              </w:divBdr>
              <w:divsChild>
                <w:div w:id="314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657042">
          <w:marLeft w:val="0"/>
          <w:marRight w:val="0"/>
          <w:marTop w:val="0"/>
          <w:marBottom w:val="0"/>
          <w:divBdr>
            <w:top w:val="none" w:sz="0" w:space="0" w:color="auto"/>
            <w:left w:val="none" w:sz="0" w:space="0" w:color="auto"/>
            <w:bottom w:val="none" w:sz="0" w:space="0" w:color="auto"/>
            <w:right w:val="none" w:sz="0" w:space="0" w:color="auto"/>
          </w:divBdr>
          <w:divsChild>
            <w:div w:id="1455905293">
              <w:marLeft w:val="0"/>
              <w:marRight w:val="0"/>
              <w:marTop w:val="0"/>
              <w:marBottom w:val="0"/>
              <w:divBdr>
                <w:top w:val="none" w:sz="0" w:space="0" w:color="auto"/>
                <w:left w:val="none" w:sz="0" w:space="0" w:color="auto"/>
                <w:bottom w:val="none" w:sz="0" w:space="0" w:color="auto"/>
                <w:right w:val="none" w:sz="0" w:space="0" w:color="auto"/>
              </w:divBdr>
              <w:divsChild>
                <w:div w:id="3111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027110">
      <w:bodyDiv w:val="1"/>
      <w:marLeft w:val="0"/>
      <w:marRight w:val="0"/>
      <w:marTop w:val="0"/>
      <w:marBottom w:val="0"/>
      <w:divBdr>
        <w:top w:val="none" w:sz="0" w:space="0" w:color="auto"/>
        <w:left w:val="none" w:sz="0" w:space="0" w:color="auto"/>
        <w:bottom w:val="none" w:sz="0" w:space="0" w:color="auto"/>
        <w:right w:val="none" w:sz="0" w:space="0" w:color="auto"/>
      </w:divBdr>
      <w:divsChild>
        <w:div w:id="1063604591">
          <w:marLeft w:val="0"/>
          <w:marRight w:val="0"/>
          <w:marTop w:val="0"/>
          <w:marBottom w:val="0"/>
          <w:divBdr>
            <w:top w:val="none" w:sz="0" w:space="0" w:color="auto"/>
            <w:left w:val="none" w:sz="0" w:space="0" w:color="auto"/>
            <w:bottom w:val="none" w:sz="0" w:space="0" w:color="auto"/>
            <w:right w:val="none" w:sz="0" w:space="0" w:color="auto"/>
          </w:divBdr>
          <w:divsChild>
            <w:div w:id="2069839001">
              <w:marLeft w:val="0"/>
              <w:marRight w:val="0"/>
              <w:marTop w:val="0"/>
              <w:marBottom w:val="0"/>
              <w:divBdr>
                <w:top w:val="none" w:sz="0" w:space="0" w:color="auto"/>
                <w:left w:val="none" w:sz="0" w:space="0" w:color="auto"/>
                <w:bottom w:val="none" w:sz="0" w:space="0" w:color="auto"/>
                <w:right w:val="none" w:sz="0" w:space="0" w:color="auto"/>
              </w:divBdr>
              <w:divsChild>
                <w:div w:id="749932595">
                  <w:marLeft w:val="0"/>
                  <w:marRight w:val="0"/>
                  <w:marTop w:val="0"/>
                  <w:marBottom w:val="0"/>
                  <w:divBdr>
                    <w:top w:val="none" w:sz="0" w:space="0" w:color="auto"/>
                    <w:left w:val="none" w:sz="0" w:space="0" w:color="auto"/>
                    <w:bottom w:val="none" w:sz="0" w:space="0" w:color="auto"/>
                    <w:right w:val="none" w:sz="0" w:space="0" w:color="auto"/>
                  </w:divBdr>
                </w:div>
              </w:divsChild>
            </w:div>
            <w:div w:id="894467926">
              <w:marLeft w:val="0"/>
              <w:marRight w:val="0"/>
              <w:marTop w:val="0"/>
              <w:marBottom w:val="0"/>
              <w:divBdr>
                <w:top w:val="none" w:sz="0" w:space="0" w:color="auto"/>
                <w:left w:val="none" w:sz="0" w:space="0" w:color="auto"/>
                <w:bottom w:val="none" w:sz="0" w:space="0" w:color="auto"/>
                <w:right w:val="none" w:sz="0" w:space="0" w:color="auto"/>
              </w:divBdr>
              <w:divsChild>
                <w:div w:id="126256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60593">
          <w:marLeft w:val="0"/>
          <w:marRight w:val="0"/>
          <w:marTop w:val="0"/>
          <w:marBottom w:val="0"/>
          <w:divBdr>
            <w:top w:val="none" w:sz="0" w:space="0" w:color="auto"/>
            <w:left w:val="none" w:sz="0" w:space="0" w:color="auto"/>
            <w:bottom w:val="none" w:sz="0" w:space="0" w:color="auto"/>
            <w:right w:val="none" w:sz="0" w:space="0" w:color="auto"/>
          </w:divBdr>
          <w:divsChild>
            <w:div w:id="1571304152">
              <w:marLeft w:val="0"/>
              <w:marRight w:val="0"/>
              <w:marTop w:val="0"/>
              <w:marBottom w:val="0"/>
              <w:divBdr>
                <w:top w:val="none" w:sz="0" w:space="0" w:color="auto"/>
                <w:left w:val="none" w:sz="0" w:space="0" w:color="auto"/>
                <w:bottom w:val="none" w:sz="0" w:space="0" w:color="auto"/>
                <w:right w:val="none" w:sz="0" w:space="0" w:color="auto"/>
              </w:divBdr>
              <w:divsChild>
                <w:div w:id="6482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EF7A7-8881-4CA3-A314-A0961EA8A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23</Pages>
  <Words>8001</Words>
  <Characters>45610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Mitheleshni Gurdayal</dc:creator>
  <cp:lastModifiedBy>Ira Komaisavai</cp:lastModifiedBy>
  <cp:revision>5</cp:revision>
  <cp:lastPrinted>2020-06-23T02:14:00Z</cp:lastPrinted>
  <dcterms:created xsi:type="dcterms:W3CDTF">2020-06-30T20:31:00Z</dcterms:created>
  <dcterms:modified xsi:type="dcterms:W3CDTF">2020-07-01T03:07:00Z</dcterms:modified>
</cp:coreProperties>
</file>